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661" w:rsidRDefault="005C6CC4">
      <w:pPr>
        <w:spacing w:line="560" w:lineRule="exact"/>
        <w:jc w:val="center"/>
        <w:rPr>
          <w:rFonts w:ascii="华文中宋" w:eastAsia="华文中宋" w:hAnsi="华文中宋"/>
          <w:b/>
          <w:sz w:val="44"/>
          <w:szCs w:val="44"/>
        </w:rPr>
      </w:pPr>
      <w:r>
        <w:rPr>
          <w:rFonts w:ascii="华文中宋" w:eastAsia="华文中宋" w:hAnsi="华文中宋" w:hint="eastAsia"/>
          <w:b/>
          <w:sz w:val="44"/>
          <w:szCs w:val="44"/>
        </w:rPr>
        <w:t>重庆市</w:t>
      </w:r>
      <w:r>
        <w:rPr>
          <w:rFonts w:ascii="华文中宋" w:eastAsia="华文中宋" w:hAnsi="华文中宋" w:hint="eastAsia"/>
          <w:b/>
          <w:sz w:val="44"/>
          <w:szCs w:val="44"/>
        </w:rPr>
        <w:t>201</w:t>
      </w:r>
      <w:r>
        <w:rPr>
          <w:rFonts w:ascii="华文中宋" w:eastAsia="华文中宋" w:hAnsi="华文中宋" w:hint="eastAsia"/>
          <w:b/>
          <w:sz w:val="44"/>
          <w:szCs w:val="44"/>
        </w:rPr>
        <w:t>9</w:t>
      </w:r>
      <w:r>
        <w:rPr>
          <w:rFonts w:ascii="华文中宋" w:eastAsia="华文中宋" w:hAnsi="华文中宋" w:hint="eastAsia"/>
          <w:b/>
          <w:sz w:val="44"/>
          <w:szCs w:val="44"/>
        </w:rPr>
        <w:t>年注册会计师全国统一考试</w:t>
      </w:r>
    </w:p>
    <w:p w:rsidR="008C3661" w:rsidRDefault="005C6CC4">
      <w:pPr>
        <w:spacing w:line="560" w:lineRule="exact"/>
        <w:jc w:val="center"/>
        <w:rPr>
          <w:rFonts w:ascii="华文中宋" w:eastAsia="华文中宋" w:hAnsi="华文中宋"/>
          <w:b/>
          <w:sz w:val="44"/>
          <w:szCs w:val="44"/>
        </w:rPr>
      </w:pPr>
      <w:r>
        <w:rPr>
          <w:rFonts w:ascii="华文中宋" w:eastAsia="华文中宋" w:hAnsi="华文中宋" w:hint="eastAsia"/>
          <w:b/>
          <w:sz w:val="44"/>
          <w:szCs w:val="44"/>
        </w:rPr>
        <w:t>报名简章</w:t>
      </w:r>
    </w:p>
    <w:p w:rsidR="008C3661" w:rsidRDefault="008C3661">
      <w:pPr>
        <w:ind w:firstLine="540"/>
        <w:rPr>
          <w:rFonts w:eastAsia="仿宋_GB2312"/>
          <w:sz w:val="28"/>
        </w:rPr>
      </w:pPr>
    </w:p>
    <w:p w:rsidR="008C3661" w:rsidRDefault="005C6CC4">
      <w:pPr>
        <w:spacing w:line="560" w:lineRule="exact"/>
        <w:ind w:firstLineChars="200" w:firstLine="640"/>
        <w:rPr>
          <w:rFonts w:ascii="仿宋" w:eastAsia="仿宋" w:hAnsi="仿宋"/>
          <w:sz w:val="32"/>
          <w:szCs w:val="32"/>
        </w:rPr>
      </w:pPr>
      <w:r>
        <w:rPr>
          <w:rFonts w:ascii="仿宋" w:eastAsia="仿宋" w:hAnsi="仿宋" w:hint="eastAsia"/>
          <w:sz w:val="32"/>
          <w:szCs w:val="32"/>
        </w:rPr>
        <w:t>根据《注册会计师全国统一考试办法》、《</w:t>
      </w: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年注册会计师全国统一考试报名简章》的规定，现将重庆市</w:t>
      </w: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年注册会计师全国统一考试报名有关事项通告如下：</w:t>
      </w:r>
    </w:p>
    <w:p w:rsidR="008C3661" w:rsidRDefault="005C6CC4">
      <w:pPr>
        <w:spacing w:line="560" w:lineRule="exact"/>
        <w:ind w:firstLineChars="200" w:firstLine="640"/>
        <w:rPr>
          <w:rFonts w:ascii="黑体" w:eastAsia="黑体" w:hAnsi="黑体"/>
          <w:sz w:val="32"/>
          <w:szCs w:val="32"/>
        </w:rPr>
      </w:pPr>
      <w:r>
        <w:rPr>
          <w:rFonts w:ascii="黑体" w:eastAsia="黑体" w:hAnsi="黑体" w:hint="eastAsia"/>
          <w:sz w:val="32"/>
          <w:szCs w:val="32"/>
        </w:rPr>
        <w:t>一、报名条件</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（一）同时符合下列条件的中国公民，可以申请参加注册会计师全国统一考试</w:t>
      </w:r>
      <w:r>
        <w:rPr>
          <w:rFonts w:ascii="仿宋" w:eastAsia="仿宋" w:hAnsi="仿宋" w:hint="eastAsia"/>
          <w:b/>
          <w:sz w:val="32"/>
          <w:szCs w:val="32"/>
        </w:rPr>
        <w:t>专业阶段</w:t>
      </w:r>
      <w:r>
        <w:rPr>
          <w:rFonts w:ascii="仿宋" w:eastAsia="仿宋" w:hAnsi="仿宋" w:hint="eastAsia"/>
          <w:sz w:val="32"/>
          <w:szCs w:val="32"/>
        </w:rPr>
        <w:t>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具有完全民事行为能力；</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hint="eastAsia"/>
          <w:sz w:val="32"/>
          <w:szCs w:val="32"/>
        </w:rPr>
        <w:t>具有高等专科以上学校毕业学历、或者具有会计或者相关专业中级以上技术职称。</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（二）同时符合下列条件的中国公民，可以申请参加注册会计师全国统一考试</w:t>
      </w:r>
      <w:r>
        <w:rPr>
          <w:rFonts w:ascii="仿宋" w:eastAsia="仿宋" w:hAnsi="仿宋" w:hint="eastAsia"/>
          <w:b/>
          <w:sz w:val="32"/>
          <w:szCs w:val="32"/>
        </w:rPr>
        <w:t>综合阶段</w:t>
      </w:r>
      <w:r>
        <w:rPr>
          <w:rFonts w:ascii="仿宋" w:eastAsia="仿宋" w:hAnsi="仿宋" w:hint="eastAsia"/>
          <w:sz w:val="32"/>
          <w:szCs w:val="32"/>
        </w:rPr>
        <w:t>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具有完全民事行为能力；</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hint="eastAsia"/>
          <w:sz w:val="32"/>
          <w:szCs w:val="32"/>
        </w:rPr>
        <w:t>已取得注册会计师全国统一考试专业阶段考试合格证。</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（三）有下列情形之一的人员，不得报名参加注册会计师全国统一考试：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因被吊销注册会计师证书，自处罚决定之日起至申请报名之日止不满</w:t>
      </w:r>
      <w:r>
        <w:rPr>
          <w:rFonts w:ascii="仿宋" w:eastAsia="仿宋" w:hAnsi="仿宋" w:hint="eastAsia"/>
          <w:sz w:val="32"/>
          <w:szCs w:val="32"/>
        </w:rPr>
        <w:t>5</w:t>
      </w:r>
      <w:r>
        <w:rPr>
          <w:rFonts w:ascii="仿宋" w:eastAsia="仿宋" w:hAnsi="仿宋" w:hint="eastAsia"/>
          <w:sz w:val="32"/>
          <w:szCs w:val="32"/>
        </w:rPr>
        <w:t>年者；</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hint="eastAsia"/>
          <w:sz w:val="32"/>
          <w:szCs w:val="32"/>
        </w:rPr>
        <w:t>以前年度参加注册会计师全国统一考试因违规而受到禁考处理期限未满者</w:t>
      </w:r>
      <w:r>
        <w:rPr>
          <w:rFonts w:ascii="仿宋" w:eastAsia="仿宋" w:hAnsi="仿宋" w:hint="eastAsia"/>
          <w:sz w:val="32"/>
          <w:szCs w:val="32"/>
        </w:rPr>
        <w:t>；</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lastRenderedPageBreak/>
        <w:t>3.</w:t>
      </w:r>
      <w:r>
        <w:rPr>
          <w:rFonts w:ascii="仿宋" w:eastAsia="仿宋" w:hAnsi="仿宋" w:hint="eastAsia"/>
          <w:sz w:val="32"/>
          <w:szCs w:val="32"/>
        </w:rPr>
        <w:t>已经取得全科合格者。</w:t>
      </w:r>
    </w:p>
    <w:p w:rsidR="008C3661" w:rsidRDefault="005C6CC4">
      <w:pPr>
        <w:spacing w:line="560" w:lineRule="exact"/>
        <w:ind w:rightChars="14" w:right="29" w:firstLineChars="200" w:firstLine="640"/>
        <w:rPr>
          <w:rFonts w:ascii="仿宋" w:eastAsia="仿宋" w:hAnsi="仿宋"/>
          <w:sz w:val="32"/>
          <w:szCs w:val="32"/>
        </w:rPr>
      </w:pPr>
      <w:r>
        <w:rPr>
          <w:rFonts w:ascii="黑体" w:eastAsia="黑体" w:hAnsi="黑体" w:hint="eastAsia"/>
          <w:bCs/>
          <w:sz w:val="32"/>
          <w:szCs w:val="32"/>
        </w:rPr>
        <w:t>二、</w:t>
      </w:r>
      <w:r>
        <w:rPr>
          <w:rFonts w:ascii="黑体" w:eastAsia="黑体" w:hAnsi="黑体" w:hint="eastAsia"/>
          <w:bCs/>
          <w:sz w:val="32"/>
          <w:szCs w:val="32"/>
        </w:rPr>
        <w:t>专业阶段考试</w:t>
      </w:r>
      <w:r>
        <w:rPr>
          <w:rFonts w:ascii="黑体" w:eastAsia="黑体" w:hAnsi="黑体" w:hint="eastAsia"/>
          <w:bCs/>
          <w:sz w:val="32"/>
          <w:szCs w:val="32"/>
        </w:rPr>
        <w:t>免试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具有高级会计师、高级审计师、高级经济师和高级统计师或具有经济学、管理学和统计学相关学科副教授、副研究员以上高级技术职称的人员（简称免试申请人），可以申请免予注册会计师全国统一考试专业阶段考试</w:t>
      </w:r>
      <w:r>
        <w:rPr>
          <w:rFonts w:ascii="仿宋" w:eastAsia="仿宋" w:hAnsi="仿宋" w:hint="eastAsia"/>
          <w:sz w:val="32"/>
          <w:szCs w:val="32"/>
        </w:rPr>
        <w:t>1</w:t>
      </w:r>
      <w:r>
        <w:rPr>
          <w:rFonts w:ascii="仿宋" w:eastAsia="仿宋" w:hAnsi="仿宋" w:hint="eastAsia"/>
          <w:sz w:val="32"/>
          <w:szCs w:val="32"/>
        </w:rPr>
        <w:t>个专长科目的考试。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免试申请人取得免试科目资格后，免试科目长期有效，不得提出变更免试科目。</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免试申请需提交资料（</w:t>
      </w:r>
      <w:r>
        <w:rPr>
          <w:rFonts w:ascii="仿宋" w:eastAsia="仿宋" w:hAnsi="仿宋" w:hint="eastAsia"/>
          <w:sz w:val="32"/>
          <w:szCs w:val="32"/>
        </w:rPr>
        <w:t>2</w:t>
      </w:r>
      <w:r>
        <w:rPr>
          <w:rFonts w:ascii="仿宋" w:eastAsia="仿宋" w:hAnsi="仿宋" w:hint="eastAsia"/>
          <w:sz w:val="32"/>
          <w:szCs w:val="32"/>
        </w:rPr>
        <w:t>份）：</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填写《</w:t>
      </w: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年度注册会计师全国统一考试专业阶段考试科目免试申请表》（附件</w:t>
      </w: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身份证件</w:t>
      </w:r>
      <w:r>
        <w:rPr>
          <w:rFonts w:ascii="仿宋" w:eastAsia="仿宋" w:hAnsi="仿宋" w:hint="eastAsia"/>
          <w:sz w:val="32"/>
          <w:szCs w:val="32"/>
        </w:rPr>
        <w:t>原件及复印件；</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高级技术职称证书及批准文件原件及复印件</w:t>
      </w:r>
      <w:r>
        <w:rPr>
          <w:rFonts w:ascii="仿宋" w:eastAsia="仿宋" w:hAnsi="仿宋" w:hint="eastAsia"/>
          <w:sz w:val="32"/>
          <w:szCs w:val="32"/>
        </w:rPr>
        <w:t>。</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免试申请</w:t>
      </w:r>
      <w:r>
        <w:rPr>
          <w:rFonts w:ascii="仿宋" w:eastAsia="仿宋" w:hAnsi="仿宋" w:hint="eastAsia"/>
          <w:sz w:val="32"/>
          <w:szCs w:val="32"/>
        </w:rPr>
        <w:t>经财政部注册会计师考试委员会办</w:t>
      </w:r>
      <w:r>
        <w:rPr>
          <w:rFonts w:ascii="仿宋" w:eastAsia="仿宋" w:hAnsi="仿宋" w:hint="eastAsia"/>
          <w:sz w:val="32"/>
          <w:szCs w:val="32"/>
        </w:rPr>
        <w:t>公室审核批准</w:t>
      </w:r>
      <w:r>
        <w:rPr>
          <w:rFonts w:ascii="仿宋" w:eastAsia="仿宋" w:hAnsi="仿宋" w:hint="eastAsia"/>
          <w:sz w:val="32"/>
          <w:szCs w:val="32"/>
        </w:rPr>
        <w:t>后</w:t>
      </w:r>
      <w:r>
        <w:rPr>
          <w:rFonts w:ascii="仿宋" w:eastAsia="仿宋" w:hAnsi="仿宋" w:hint="eastAsia"/>
          <w:sz w:val="32"/>
          <w:szCs w:val="32"/>
        </w:rPr>
        <w:t>，方可免试。</w:t>
      </w:r>
    </w:p>
    <w:p w:rsidR="008C3661" w:rsidRDefault="005C6CC4">
      <w:pPr>
        <w:spacing w:line="560" w:lineRule="exact"/>
        <w:ind w:rightChars="14" w:right="29" w:firstLineChars="200" w:firstLine="640"/>
        <w:rPr>
          <w:rFonts w:ascii="仿宋" w:eastAsia="仿宋" w:hAnsi="仿宋"/>
          <w:sz w:val="32"/>
          <w:szCs w:val="32"/>
        </w:rPr>
      </w:pPr>
      <w:r>
        <w:rPr>
          <w:rFonts w:ascii="黑体" w:eastAsia="黑体" w:hAnsi="黑体" w:hint="eastAsia"/>
          <w:bCs/>
          <w:sz w:val="32"/>
          <w:szCs w:val="32"/>
        </w:rPr>
        <w:t>三、报名程序</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报名人员应当通过注册会计师全国统一考试网上报名系统（</w:t>
      </w:r>
      <w:hyperlink r:id="rId7" w:history="1">
        <w:r>
          <w:rPr>
            <w:rFonts w:ascii="仿宋" w:eastAsia="仿宋" w:hAnsi="仿宋" w:cs="宋体"/>
            <w:color w:val="0000FF"/>
            <w:kern w:val="0"/>
            <w:sz w:val="32"/>
            <w:szCs w:val="32"/>
          </w:rPr>
          <w:t>http://cpaexam.cicpa.org.cn</w:t>
        </w:r>
      </w:hyperlink>
      <w:r>
        <w:rPr>
          <w:rFonts w:ascii="仿宋" w:eastAsia="仿宋" w:hAnsi="仿宋" w:cs="宋体"/>
          <w:color w:val="000000"/>
          <w:kern w:val="0"/>
          <w:sz w:val="32"/>
          <w:szCs w:val="32"/>
        </w:rPr>
        <w:t>，简称网报系统）进行报名，或者通过中国注册会计师协会（简称中注协）官方微信公众号进行报名。报名分为注册并填写报名信息、资格审核和交费三个环节。</w:t>
      </w:r>
    </w:p>
    <w:p w:rsidR="008C3661" w:rsidRDefault="005C6CC4">
      <w:pPr>
        <w:spacing w:line="560" w:lineRule="exact"/>
        <w:ind w:rightChars="14" w:right="29" w:firstLineChars="200" w:firstLine="643"/>
        <w:rPr>
          <w:rFonts w:ascii="仿宋" w:eastAsia="仿宋" w:hAnsi="仿宋"/>
          <w:b/>
          <w:bCs/>
          <w:sz w:val="32"/>
          <w:szCs w:val="32"/>
        </w:rPr>
      </w:pPr>
      <w:r>
        <w:rPr>
          <w:rFonts w:ascii="仿宋" w:eastAsia="仿宋" w:hAnsi="仿宋" w:cs="宋体" w:hint="eastAsia"/>
          <w:b/>
          <w:bCs/>
          <w:color w:val="000000"/>
          <w:kern w:val="0"/>
          <w:sz w:val="32"/>
          <w:szCs w:val="32"/>
        </w:rPr>
        <w:t>2018</w:t>
      </w:r>
      <w:r>
        <w:rPr>
          <w:rFonts w:ascii="仿宋" w:eastAsia="仿宋" w:hAnsi="仿宋" w:cs="宋体" w:hint="eastAsia"/>
          <w:b/>
          <w:bCs/>
          <w:color w:val="000000"/>
          <w:kern w:val="0"/>
          <w:sz w:val="32"/>
          <w:szCs w:val="32"/>
        </w:rPr>
        <w:t>年没有注册过的考生都需要重新注册。</w:t>
      </w:r>
    </w:p>
    <w:p w:rsidR="008C3661" w:rsidRDefault="005C6CC4">
      <w:pPr>
        <w:spacing w:line="560" w:lineRule="exact"/>
        <w:ind w:rightChars="14" w:right="29" w:firstLineChars="200" w:firstLine="643"/>
        <w:rPr>
          <w:rFonts w:ascii="仿宋" w:eastAsia="仿宋" w:hAnsi="仿宋"/>
          <w:b/>
          <w:sz w:val="32"/>
          <w:szCs w:val="32"/>
        </w:rPr>
      </w:pPr>
      <w:r>
        <w:rPr>
          <w:rFonts w:ascii="仿宋" w:eastAsia="仿宋" w:hAnsi="仿宋" w:hint="eastAsia"/>
          <w:b/>
          <w:sz w:val="32"/>
          <w:szCs w:val="32"/>
        </w:rPr>
        <w:lastRenderedPageBreak/>
        <w:t>（一）</w:t>
      </w:r>
      <w:r>
        <w:rPr>
          <w:rFonts w:ascii="仿宋" w:eastAsia="仿宋" w:hAnsi="仿宋" w:cs="宋体"/>
          <w:b/>
          <w:color w:val="000000"/>
          <w:kern w:val="0"/>
          <w:sz w:val="32"/>
          <w:szCs w:val="32"/>
        </w:rPr>
        <w:t>注册并填写报名信息。</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报名人员应当于</w:t>
      </w:r>
      <w:r>
        <w:rPr>
          <w:rFonts w:ascii="仿宋" w:eastAsia="仿宋" w:hAnsi="仿宋" w:cs="宋体"/>
          <w:color w:val="000000"/>
          <w:kern w:val="0"/>
          <w:sz w:val="32"/>
          <w:szCs w:val="32"/>
        </w:rPr>
        <w:t>201</w:t>
      </w:r>
      <w:r>
        <w:rPr>
          <w:rFonts w:ascii="仿宋" w:eastAsia="仿宋" w:hAnsi="仿宋" w:cs="宋体" w:hint="eastAsia"/>
          <w:color w:val="000000"/>
          <w:kern w:val="0"/>
          <w:sz w:val="32"/>
          <w:szCs w:val="32"/>
        </w:rPr>
        <w:t>9</w:t>
      </w:r>
      <w:r>
        <w:rPr>
          <w:rFonts w:ascii="仿宋" w:eastAsia="仿宋" w:hAnsi="仿宋" w:cs="宋体"/>
          <w:color w:val="000000"/>
          <w:kern w:val="0"/>
          <w:sz w:val="32"/>
          <w:szCs w:val="32"/>
        </w:rPr>
        <w:t>年</w:t>
      </w:r>
      <w:r>
        <w:rPr>
          <w:rFonts w:ascii="仿宋" w:eastAsia="仿宋" w:hAnsi="仿宋" w:cs="宋体"/>
          <w:color w:val="000000"/>
          <w:kern w:val="0"/>
          <w:sz w:val="32"/>
          <w:szCs w:val="32"/>
        </w:rPr>
        <w:t>4</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1-4</w:t>
      </w:r>
      <w:r>
        <w:rPr>
          <w:rFonts w:ascii="仿宋" w:eastAsia="仿宋" w:hAnsi="仿宋" w:cs="宋体"/>
          <w:color w:val="000000"/>
          <w:kern w:val="0"/>
          <w:sz w:val="32"/>
          <w:szCs w:val="32"/>
        </w:rPr>
        <w:t>日</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8-30</w:t>
      </w:r>
      <w:r>
        <w:rPr>
          <w:rFonts w:ascii="仿宋" w:eastAsia="仿宋" w:hAnsi="仿宋" w:cs="宋体"/>
          <w:color w:val="000000"/>
          <w:kern w:val="0"/>
          <w:sz w:val="32"/>
          <w:szCs w:val="32"/>
        </w:rPr>
        <w:t>日（网报系统开放时间为每天</w:t>
      </w:r>
      <w:r>
        <w:rPr>
          <w:rFonts w:ascii="仿宋" w:eastAsia="仿宋" w:hAnsi="仿宋" w:cs="宋体"/>
          <w:color w:val="000000"/>
          <w:kern w:val="0"/>
          <w:sz w:val="32"/>
          <w:szCs w:val="32"/>
        </w:rPr>
        <w:t>8:00—20:00</w:t>
      </w: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点击</w:t>
      </w:r>
      <w:r>
        <w:rPr>
          <w:rFonts w:ascii="仿宋" w:eastAsia="仿宋" w:hAnsi="仿宋" w:cs="宋体"/>
          <w:color w:val="000000"/>
          <w:kern w:val="0"/>
          <w:sz w:val="32"/>
          <w:szCs w:val="32"/>
        </w:rPr>
        <w:t>进入网报系统</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按照报名指引如实填写相关信息。首次报名人员还应</w:t>
      </w:r>
      <w:r>
        <w:rPr>
          <w:rFonts w:ascii="仿宋" w:eastAsia="仿宋" w:hAnsi="仿宋" w:cs="宋体" w:hint="eastAsia"/>
          <w:color w:val="000000"/>
          <w:kern w:val="0"/>
          <w:sz w:val="32"/>
          <w:szCs w:val="32"/>
        </w:rPr>
        <w:t>进行注册并</w:t>
      </w:r>
      <w:r>
        <w:rPr>
          <w:rFonts w:ascii="仿宋" w:eastAsia="仿宋" w:hAnsi="仿宋" w:cs="宋体"/>
          <w:color w:val="000000"/>
          <w:kern w:val="0"/>
          <w:sz w:val="32"/>
          <w:szCs w:val="32"/>
        </w:rPr>
        <w:t>上传符合要求的本</w:t>
      </w:r>
      <w:r>
        <w:rPr>
          <w:rFonts w:ascii="仿宋" w:eastAsia="仿宋" w:hAnsi="仿宋" w:cs="宋体"/>
          <w:color w:val="000000"/>
          <w:kern w:val="0"/>
          <w:sz w:val="32"/>
          <w:szCs w:val="32"/>
        </w:rPr>
        <w:t>人最近</w:t>
      </w:r>
      <w:r>
        <w:rPr>
          <w:rFonts w:ascii="仿宋" w:eastAsia="仿宋" w:hAnsi="仿宋" w:cs="宋体"/>
          <w:color w:val="000000"/>
          <w:kern w:val="0"/>
          <w:sz w:val="32"/>
          <w:szCs w:val="32"/>
        </w:rPr>
        <w:t>1</w:t>
      </w:r>
      <w:r>
        <w:rPr>
          <w:rFonts w:ascii="仿宋" w:eastAsia="仿宋" w:hAnsi="仿宋" w:cs="宋体"/>
          <w:color w:val="000000"/>
          <w:kern w:val="0"/>
          <w:sz w:val="32"/>
          <w:szCs w:val="32"/>
        </w:rPr>
        <w:t>年</w:t>
      </w:r>
      <w:r>
        <w:rPr>
          <w:rFonts w:ascii="仿宋" w:eastAsia="仿宋" w:hAnsi="仿宋" w:cs="宋体"/>
          <w:color w:val="000000"/>
          <w:kern w:val="0"/>
          <w:sz w:val="32"/>
          <w:szCs w:val="32"/>
        </w:rPr>
        <w:t>1</w:t>
      </w:r>
      <w:r>
        <w:rPr>
          <w:rFonts w:ascii="仿宋" w:eastAsia="仿宋" w:hAnsi="仿宋" w:cs="宋体"/>
          <w:color w:val="000000"/>
          <w:kern w:val="0"/>
          <w:sz w:val="32"/>
          <w:szCs w:val="32"/>
        </w:rPr>
        <w:t>寸免冠白底证件照片。非</w:t>
      </w:r>
      <w:r>
        <w:rPr>
          <w:rFonts w:ascii="仿宋" w:eastAsia="仿宋" w:hAnsi="仿宋" w:cs="宋体"/>
          <w:color w:val="000000"/>
          <w:kern w:val="0"/>
          <w:sz w:val="32"/>
          <w:szCs w:val="32"/>
        </w:rPr>
        <w:t>首次报名人员的相关信息如发生变动，应当重新填写。</w:t>
      </w:r>
      <w:r>
        <w:rPr>
          <w:rFonts w:ascii="仿宋" w:eastAsia="仿宋" w:hAnsi="仿宋" w:cs="宋体"/>
          <w:color w:val="000000"/>
          <w:kern w:val="0"/>
          <w:sz w:val="32"/>
          <w:szCs w:val="32"/>
        </w:rPr>
        <w:t xml:space="preserve"> </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无法上传照片的报名人员可在报名期间持有效身份证原件到</w:t>
      </w:r>
      <w:r>
        <w:rPr>
          <w:rFonts w:ascii="仿宋" w:eastAsia="仿宋" w:hAnsi="仿宋" w:cs="宋体" w:hint="eastAsia"/>
          <w:color w:val="000000"/>
          <w:kern w:val="0"/>
          <w:sz w:val="32"/>
          <w:szCs w:val="32"/>
        </w:rPr>
        <w:t>重庆市注册会计师考试委员会办公室</w:t>
      </w:r>
      <w:r>
        <w:rPr>
          <w:rFonts w:ascii="仿宋" w:eastAsia="仿宋" w:hAnsi="仿宋" w:cs="宋体"/>
          <w:color w:val="000000"/>
          <w:kern w:val="0"/>
          <w:sz w:val="32"/>
          <w:szCs w:val="32"/>
        </w:rPr>
        <w:t>进行</w:t>
      </w:r>
      <w:r>
        <w:rPr>
          <w:rFonts w:ascii="仿宋" w:eastAsia="仿宋" w:hAnsi="仿宋" w:cs="宋体"/>
          <w:b/>
          <w:color w:val="000000"/>
          <w:kern w:val="0"/>
          <w:sz w:val="32"/>
          <w:szCs w:val="32"/>
        </w:rPr>
        <w:t>现场采集</w:t>
      </w:r>
      <w:r>
        <w:rPr>
          <w:rFonts w:ascii="仿宋" w:eastAsia="仿宋" w:hAnsi="仿宋" w:cs="宋体"/>
          <w:color w:val="000000"/>
          <w:kern w:val="0"/>
          <w:sz w:val="32"/>
          <w:szCs w:val="32"/>
        </w:rPr>
        <w:t>。</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hint="eastAsia"/>
          <w:color w:val="000000"/>
          <w:kern w:val="0"/>
          <w:sz w:val="32"/>
          <w:szCs w:val="32"/>
        </w:rPr>
        <w:t>专业阶段考试报名人员可以同时报考专业阶段考试</w:t>
      </w:r>
      <w:r>
        <w:rPr>
          <w:rFonts w:ascii="仿宋" w:eastAsia="仿宋" w:hAnsi="仿宋" w:cs="宋体" w:hint="eastAsia"/>
          <w:color w:val="000000"/>
          <w:kern w:val="0"/>
          <w:sz w:val="32"/>
          <w:szCs w:val="32"/>
        </w:rPr>
        <w:t>6</w:t>
      </w:r>
      <w:r>
        <w:rPr>
          <w:rFonts w:ascii="仿宋" w:eastAsia="仿宋" w:hAnsi="仿宋" w:cs="宋体" w:hint="eastAsia"/>
          <w:color w:val="000000"/>
          <w:kern w:val="0"/>
          <w:sz w:val="32"/>
          <w:szCs w:val="32"/>
        </w:rPr>
        <w:t>个科目，也可以选择报考部分科目。</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符合综合阶段考试报名条件，但不能进行报名的人员，</w:t>
      </w:r>
      <w:r>
        <w:rPr>
          <w:rFonts w:ascii="仿宋" w:eastAsia="仿宋" w:hAnsi="仿宋" w:cs="宋体" w:hint="eastAsia"/>
          <w:color w:val="000000"/>
          <w:kern w:val="0"/>
          <w:sz w:val="32"/>
          <w:szCs w:val="32"/>
        </w:rPr>
        <w:t>请及时联系重庆市注册会计师考试委员会办公室。</w:t>
      </w:r>
    </w:p>
    <w:p w:rsidR="008C3661" w:rsidRDefault="005C6CC4">
      <w:pPr>
        <w:spacing w:line="560" w:lineRule="exact"/>
        <w:ind w:rightChars="14" w:right="29" w:firstLineChars="200" w:firstLine="643"/>
        <w:rPr>
          <w:rFonts w:ascii="仿宋" w:eastAsia="仿宋" w:hAnsi="仿宋"/>
          <w:sz w:val="32"/>
          <w:szCs w:val="32"/>
        </w:rPr>
      </w:pPr>
      <w:r>
        <w:rPr>
          <w:rFonts w:ascii="仿宋" w:eastAsia="仿宋" w:hAnsi="仿宋" w:hint="eastAsia"/>
          <w:b/>
          <w:sz w:val="32"/>
          <w:szCs w:val="32"/>
        </w:rPr>
        <w:t>（二）资格审</w:t>
      </w:r>
      <w:r>
        <w:rPr>
          <w:rFonts w:ascii="仿宋" w:eastAsia="仿宋" w:hAnsi="仿宋" w:hint="eastAsia"/>
          <w:b/>
          <w:sz w:val="32"/>
          <w:szCs w:val="32"/>
        </w:rPr>
        <w:t>核。</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1.</w:t>
      </w:r>
      <w:r>
        <w:rPr>
          <w:rFonts w:ascii="仿宋" w:eastAsia="仿宋" w:hAnsi="仿宋" w:cs="宋体" w:hint="eastAsia"/>
          <w:b/>
          <w:bCs/>
          <w:color w:val="000000"/>
          <w:kern w:val="0"/>
          <w:sz w:val="32"/>
          <w:szCs w:val="32"/>
        </w:rPr>
        <w:t>首次报名</w:t>
      </w:r>
      <w:r>
        <w:rPr>
          <w:rFonts w:ascii="仿宋" w:eastAsia="仿宋" w:hAnsi="仿宋" w:cs="宋体" w:hint="eastAsia"/>
          <w:color w:val="000000"/>
          <w:kern w:val="0"/>
          <w:sz w:val="32"/>
          <w:szCs w:val="32"/>
        </w:rPr>
        <w:t>人员的学历信息，原则上由网报系统</w:t>
      </w:r>
      <w:r>
        <w:rPr>
          <w:rFonts w:ascii="仿宋" w:eastAsia="仿宋" w:hAnsi="仿宋" w:cs="宋体" w:hint="eastAsia"/>
          <w:color w:val="000000"/>
          <w:kern w:val="0"/>
          <w:sz w:val="32"/>
          <w:szCs w:val="32"/>
        </w:rPr>
        <w:t>根据身份证件信息</w:t>
      </w:r>
      <w:r>
        <w:rPr>
          <w:rFonts w:ascii="仿宋" w:eastAsia="仿宋" w:hAnsi="仿宋" w:cs="宋体" w:hint="eastAsia"/>
          <w:color w:val="000000"/>
          <w:kern w:val="0"/>
          <w:sz w:val="32"/>
          <w:szCs w:val="32"/>
        </w:rPr>
        <w:t>链接</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中国高等教育学生信息网</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进行认证。</w:t>
      </w:r>
    </w:p>
    <w:p w:rsidR="008C3661" w:rsidRDefault="005C6CC4">
      <w:pPr>
        <w:spacing w:line="560" w:lineRule="exact"/>
        <w:ind w:rightChars="14" w:right="29" w:firstLineChars="200" w:firstLine="643"/>
        <w:rPr>
          <w:rFonts w:ascii="仿宋" w:eastAsia="仿宋" w:hAnsi="仿宋" w:cs="宋体"/>
          <w:color w:val="000000"/>
          <w:kern w:val="0"/>
          <w:sz w:val="32"/>
          <w:szCs w:val="32"/>
        </w:rPr>
      </w:pPr>
      <w:r>
        <w:rPr>
          <w:rFonts w:ascii="仿宋" w:eastAsia="仿宋" w:hAnsi="仿宋" w:cs="宋体"/>
          <w:b/>
          <w:bCs/>
          <w:color w:val="000000"/>
          <w:kern w:val="0"/>
          <w:sz w:val="32"/>
          <w:szCs w:val="32"/>
        </w:rPr>
        <w:t>持国（境）外学历的报名人员</w:t>
      </w:r>
      <w:r>
        <w:rPr>
          <w:rFonts w:ascii="仿宋" w:eastAsia="仿宋" w:hAnsi="仿宋" w:cs="宋体" w:hint="eastAsia"/>
          <w:b/>
          <w:bCs/>
          <w:color w:val="000000"/>
          <w:kern w:val="0"/>
          <w:sz w:val="32"/>
          <w:szCs w:val="32"/>
        </w:rPr>
        <w:t>（</w:t>
      </w:r>
      <w:r>
        <w:rPr>
          <w:rFonts w:ascii="仿宋" w:eastAsia="仿宋" w:hAnsi="仿宋" w:cs="宋体" w:hint="eastAsia"/>
          <w:b/>
          <w:bCs/>
          <w:color w:val="000000"/>
          <w:kern w:val="0"/>
          <w:sz w:val="32"/>
          <w:szCs w:val="32"/>
        </w:rPr>
        <w:t>含港澳台居民居住证持有人</w:t>
      </w:r>
      <w:r>
        <w:rPr>
          <w:rFonts w:ascii="仿宋" w:eastAsia="仿宋" w:hAnsi="仿宋" w:cs="宋体" w:hint="eastAsia"/>
          <w:b/>
          <w:bCs/>
          <w:color w:val="000000"/>
          <w:kern w:val="0"/>
          <w:sz w:val="32"/>
          <w:szCs w:val="32"/>
        </w:rPr>
        <w:t>）</w:t>
      </w:r>
      <w:r>
        <w:rPr>
          <w:rFonts w:ascii="仿宋" w:eastAsia="仿宋" w:hAnsi="仿宋" w:cs="宋体" w:hint="eastAsia"/>
          <w:color w:val="000000"/>
          <w:kern w:val="0"/>
          <w:sz w:val="32"/>
          <w:szCs w:val="32"/>
        </w:rPr>
        <w:t>填报的教育部留学服务中心出具的学历认证书编号，由中注协、省级注协提交教育部留学服务中心进行认证。</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应届毕业生报名人员的学历信息认证，将由中注协于</w:t>
      </w:r>
      <w:r>
        <w:rPr>
          <w:rFonts w:ascii="仿宋" w:eastAsia="仿宋" w:hAnsi="仿宋" w:cs="宋体" w:hint="eastAsia"/>
          <w:color w:val="000000"/>
          <w:kern w:val="0"/>
          <w:sz w:val="32"/>
          <w:szCs w:val="32"/>
        </w:rPr>
        <w:t>2019</w:t>
      </w:r>
      <w:r>
        <w:rPr>
          <w:rFonts w:ascii="仿宋" w:eastAsia="仿宋" w:hAnsi="仿宋" w:cs="宋体" w:hint="eastAsia"/>
          <w:color w:val="000000"/>
          <w:kern w:val="0"/>
          <w:sz w:val="32"/>
          <w:szCs w:val="32"/>
        </w:rPr>
        <w:t>年</w:t>
      </w:r>
      <w:r>
        <w:rPr>
          <w:rFonts w:ascii="仿宋" w:eastAsia="仿宋" w:hAnsi="仿宋" w:cs="宋体" w:hint="eastAsia"/>
          <w:color w:val="000000"/>
          <w:kern w:val="0"/>
          <w:sz w:val="32"/>
          <w:szCs w:val="32"/>
        </w:rPr>
        <w:t>8</w:t>
      </w:r>
      <w:r>
        <w:rPr>
          <w:rFonts w:ascii="仿宋" w:eastAsia="仿宋" w:hAnsi="仿宋" w:cs="宋体" w:hint="eastAsia"/>
          <w:color w:val="000000"/>
          <w:kern w:val="0"/>
          <w:sz w:val="32"/>
          <w:szCs w:val="32"/>
        </w:rPr>
        <w:t>月</w:t>
      </w:r>
      <w:r>
        <w:rPr>
          <w:rFonts w:ascii="仿宋" w:eastAsia="仿宋" w:hAnsi="仿宋" w:cs="宋体" w:hint="eastAsia"/>
          <w:color w:val="000000"/>
          <w:kern w:val="0"/>
          <w:sz w:val="32"/>
          <w:szCs w:val="32"/>
        </w:rPr>
        <w:t>16</w:t>
      </w:r>
      <w:r>
        <w:rPr>
          <w:rFonts w:ascii="仿宋" w:eastAsia="仿宋" w:hAnsi="仿宋" w:cs="宋体" w:hint="eastAsia"/>
          <w:color w:val="000000"/>
          <w:kern w:val="0"/>
          <w:sz w:val="32"/>
          <w:szCs w:val="32"/>
        </w:rPr>
        <w:t>日提交“中国高等教育学生信息网”进行。</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hint="eastAsia"/>
          <w:color w:val="000000"/>
          <w:kern w:val="0"/>
          <w:sz w:val="32"/>
          <w:szCs w:val="32"/>
        </w:rPr>
        <w:t>2.</w:t>
      </w:r>
      <w:r>
        <w:rPr>
          <w:rFonts w:ascii="仿宋" w:eastAsia="仿宋" w:hAnsi="仿宋" w:cs="宋体"/>
          <w:color w:val="000000"/>
          <w:kern w:val="0"/>
          <w:sz w:val="32"/>
          <w:szCs w:val="32"/>
        </w:rPr>
        <w:t>持国（境）外学历的报名人员</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含港澳台居民居住证持有人</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填报的教育部留学服务中心出具的学历认证书编号，</w:t>
      </w:r>
      <w:r>
        <w:rPr>
          <w:rFonts w:ascii="仿宋" w:eastAsia="仿宋" w:hAnsi="仿宋" w:cs="宋体" w:hint="eastAsia"/>
          <w:color w:val="000000"/>
          <w:kern w:val="0"/>
          <w:sz w:val="32"/>
          <w:szCs w:val="32"/>
        </w:rPr>
        <w:t>在报名期间携带由</w:t>
      </w:r>
      <w:r>
        <w:rPr>
          <w:rFonts w:ascii="仿宋" w:eastAsia="仿宋" w:hAnsi="仿宋" w:cs="宋体"/>
          <w:color w:val="000000"/>
          <w:kern w:val="0"/>
          <w:sz w:val="32"/>
          <w:szCs w:val="32"/>
        </w:rPr>
        <w:t>教育部留学服务中心出具的学历认证书</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有效身份证件、毕业证书等相关材料，到</w:t>
      </w:r>
      <w:r>
        <w:rPr>
          <w:rFonts w:ascii="仿宋" w:eastAsia="仿宋" w:hAnsi="仿宋" w:cs="宋体" w:hint="eastAsia"/>
          <w:color w:val="000000"/>
          <w:kern w:val="0"/>
          <w:sz w:val="32"/>
          <w:szCs w:val="32"/>
        </w:rPr>
        <w:t>重庆市</w:t>
      </w:r>
      <w:r>
        <w:rPr>
          <w:rFonts w:ascii="仿宋" w:eastAsia="仿宋" w:hAnsi="仿宋" w:cs="宋体"/>
          <w:color w:val="000000"/>
          <w:kern w:val="0"/>
          <w:sz w:val="32"/>
          <w:szCs w:val="32"/>
        </w:rPr>
        <w:t>注</w:t>
      </w:r>
      <w:r>
        <w:rPr>
          <w:rFonts w:ascii="仿宋" w:eastAsia="仿宋" w:hAnsi="仿宋" w:cs="宋体" w:hint="eastAsia"/>
          <w:color w:val="000000"/>
          <w:kern w:val="0"/>
          <w:sz w:val="32"/>
          <w:szCs w:val="32"/>
        </w:rPr>
        <w:t>册会计师考试委员会办公室</w:t>
      </w:r>
      <w:r>
        <w:rPr>
          <w:rFonts w:ascii="仿宋" w:eastAsia="仿宋" w:hAnsi="仿宋" w:cs="宋体"/>
          <w:color w:val="000000"/>
          <w:kern w:val="0"/>
          <w:sz w:val="32"/>
          <w:szCs w:val="32"/>
        </w:rPr>
        <w:t>进行</w:t>
      </w:r>
      <w:r>
        <w:rPr>
          <w:rFonts w:ascii="仿宋" w:eastAsia="仿宋" w:hAnsi="仿宋" w:cs="宋体" w:hint="eastAsia"/>
          <w:b/>
          <w:color w:val="000000"/>
          <w:kern w:val="0"/>
          <w:sz w:val="32"/>
          <w:szCs w:val="32"/>
        </w:rPr>
        <w:t>现场</w:t>
      </w:r>
      <w:r>
        <w:rPr>
          <w:rFonts w:ascii="仿宋" w:eastAsia="仿宋" w:hAnsi="仿宋" w:cs="宋体"/>
          <w:b/>
          <w:color w:val="000000"/>
          <w:kern w:val="0"/>
          <w:sz w:val="32"/>
          <w:szCs w:val="32"/>
        </w:rPr>
        <w:t>审核</w:t>
      </w:r>
      <w:r>
        <w:rPr>
          <w:rFonts w:ascii="仿宋" w:eastAsia="仿宋" w:hAnsi="仿宋" w:cs="宋体"/>
          <w:color w:val="000000"/>
          <w:kern w:val="0"/>
          <w:sz w:val="32"/>
          <w:szCs w:val="32"/>
        </w:rPr>
        <w:t>。</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2.</w:t>
      </w:r>
      <w:r>
        <w:rPr>
          <w:rFonts w:ascii="仿宋" w:eastAsia="仿宋" w:hAnsi="仿宋" w:cs="宋体"/>
          <w:color w:val="000000"/>
          <w:kern w:val="0"/>
          <w:sz w:val="32"/>
          <w:szCs w:val="32"/>
        </w:rPr>
        <w:t>持非居民身份证（如军官证</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港澳台居</w:t>
      </w:r>
      <w:r>
        <w:rPr>
          <w:rFonts w:ascii="仿宋" w:eastAsia="仿宋" w:hAnsi="仿宋" w:cs="宋体" w:hint="eastAsia"/>
          <w:color w:val="000000"/>
          <w:kern w:val="0"/>
          <w:sz w:val="32"/>
          <w:szCs w:val="32"/>
        </w:rPr>
        <w:t>民居住证</w:t>
      </w:r>
      <w:r>
        <w:rPr>
          <w:rFonts w:ascii="仿宋" w:eastAsia="仿宋" w:hAnsi="仿宋" w:cs="宋体"/>
          <w:color w:val="000000"/>
          <w:kern w:val="0"/>
          <w:sz w:val="32"/>
          <w:szCs w:val="32"/>
        </w:rPr>
        <w:t>），或者以军校毕业学历、会计或者相关专业中级以上技术职称作为报名条件的</w:t>
      </w:r>
      <w:r>
        <w:rPr>
          <w:rFonts w:ascii="仿宋" w:eastAsia="仿宋" w:hAnsi="仿宋" w:cs="宋体"/>
          <w:color w:val="000000"/>
          <w:kern w:val="0"/>
          <w:sz w:val="32"/>
          <w:szCs w:val="32"/>
        </w:rPr>
        <w:t>首次报名人员，</w:t>
      </w:r>
      <w:r>
        <w:rPr>
          <w:rFonts w:ascii="仿宋" w:eastAsia="仿宋" w:hAnsi="仿宋" w:cs="宋体"/>
          <w:color w:val="000000"/>
          <w:kern w:val="0"/>
          <w:sz w:val="32"/>
          <w:szCs w:val="32"/>
        </w:rPr>
        <w:t>或者网报系统无法认证学历的首次报名人员，应当在报名期间携带本人签名的报名信息表、有效身份证件、毕业证书或职称证书等相关材料，到</w:t>
      </w:r>
      <w:r>
        <w:rPr>
          <w:rFonts w:ascii="仿宋" w:eastAsia="仿宋" w:hAnsi="仿宋" w:cs="宋体" w:hint="eastAsia"/>
          <w:color w:val="000000"/>
          <w:kern w:val="0"/>
          <w:sz w:val="32"/>
          <w:szCs w:val="32"/>
        </w:rPr>
        <w:t>重庆市</w:t>
      </w:r>
      <w:r>
        <w:rPr>
          <w:rFonts w:ascii="仿宋" w:eastAsia="仿宋" w:hAnsi="仿宋" w:cs="宋体"/>
          <w:color w:val="000000"/>
          <w:kern w:val="0"/>
          <w:sz w:val="32"/>
          <w:szCs w:val="32"/>
        </w:rPr>
        <w:t>注</w:t>
      </w:r>
      <w:r>
        <w:rPr>
          <w:rFonts w:ascii="仿宋" w:eastAsia="仿宋" w:hAnsi="仿宋" w:cs="宋体" w:hint="eastAsia"/>
          <w:color w:val="000000"/>
          <w:kern w:val="0"/>
          <w:sz w:val="32"/>
          <w:szCs w:val="32"/>
        </w:rPr>
        <w:t>册会计师考试委员会办公室</w:t>
      </w:r>
      <w:r>
        <w:rPr>
          <w:rFonts w:ascii="仿宋" w:eastAsia="仿宋" w:hAnsi="仿宋" w:cs="宋体"/>
          <w:color w:val="000000"/>
          <w:kern w:val="0"/>
          <w:sz w:val="32"/>
          <w:szCs w:val="32"/>
        </w:rPr>
        <w:t>进行</w:t>
      </w:r>
      <w:r>
        <w:rPr>
          <w:rFonts w:ascii="仿宋" w:eastAsia="仿宋" w:hAnsi="仿宋" w:cs="宋体" w:hint="eastAsia"/>
          <w:b/>
          <w:color w:val="000000"/>
          <w:kern w:val="0"/>
          <w:sz w:val="32"/>
          <w:szCs w:val="32"/>
        </w:rPr>
        <w:t>现场</w:t>
      </w:r>
      <w:r>
        <w:rPr>
          <w:rFonts w:ascii="仿宋" w:eastAsia="仿宋" w:hAnsi="仿宋" w:cs="宋体"/>
          <w:b/>
          <w:color w:val="000000"/>
          <w:kern w:val="0"/>
          <w:sz w:val="32"/>
          <w:szCs w:val="32"/>
        </w:rPr>
        <w:t>审核</w:t>
      </w:r>
      <w:r>
        <w:rPr>
          <w:rFonts w:ascii="仿宋" w:eastAsia="仿宋" w:hAnsi="仿宋" w:cs="宋体"/>
          <w:color w:val="000000"/>
          <w:kern w:val="0"/>
          <w:sz w:val="32"/>
          <w:szCs w:val="32"/>
        </w:rPr>
        <w:t>。</w:t>
      </w:r>
    </w:p>
    <w:p w:rsidR="008C3661" w:rsidRPr="005C6CC4" w:rsidRDefault="005C6CC4">
      <w:pPr>
        <w:spacing w:line="560" w:lineRule="exact"/>
        <w:ind w:rightChars="14" w:right="29" w:firstLineChars="200" w:firstLine="640"/>
        <w:rPr>
          <w:rFonts w:ascii="仿宋" w:eastAsia="仿宋" w:hAnsi="仿宋" w:cs="宋体"/>
          <w:color w:val="000000"/>
          <w:kern w:val="0"/>
          <w:sz w:val="32"/>
          <w:szCs w:val="32"/>
          <w:rPrChange w:id="0" w:author="王琳" w:date="2019-03-25T09:54:00Z">
            <w:rPr>
              <w:rFonts w:ascii="仿宋" w:eastAsia="仿宋" w:hAnsi="仿宋"/>
              <w:sz w:val="32"/>
              <w:szCs w:val="32"/>
            </w:rPr>
          </w:rPrChange>
        </w:rPr>
      </w:pPr>
      <w:r>
        <w:rPr>
          <w:rFonts w:ascii="仿宋" w:eastAsia="仿宋" w:hAnsi="仿宋" w:cs="宋体"/>
          <w:color w:val="000000"/>
          <w:kern w:val="0"/>
          <w:sz w:val="32"/>
          <w:szCs w:val="32"/>
        </w:rPr>
        <w:t>3.</w:t>
      </w:r>
      <w:r>
        <w:rPr>
          <w:rFonts w:ascii="仿宋" w:eastAsia="仿宋" w:hAnsi="仿宋" w:cs="宋体"/>
          <w:color w:val="000000"/>
          <w:kern w:val="0"/>
          <w:sz w:val="32"/>
          <w:szCs w:val="32"/>
        </w:rPr>
        <w:t>未通过资格审核的报名人员，不符合报名条件，报名资格不予通过。</w:t>
      </w:r>
    </w:p>
    <w:p w:rsidR="005C6CC4" w:rsidRPr="005C6CC4" w:rsidRDefault="005C6CC4" w:rsidP="005C6CC4">
      <w:pPr>
        <w:widowControl/>
        <w:jc w:val="left"/>
        <w:rPr>
          <w:ins w:id="1" w:author="王琳" w:date="2019-03-25T09:54:00Z"/>
          <w:rFonts w:ascii="仿宋" w:eastAsia="仿宋" w:hAnsi="仿宋" w:cs="宋体"/>
          <w:color w:val="000000"/>
          <w:kern w:val="0"/>
          <w:sz w:val="32"/>
          <w:szCs w:val="32"/>
          <w:rPrChange w:id="2" w:author="王琳" w:date="2019-03-25T09:54:00Z">
            <w:rPr>
              <w:ins w:id="3" w:author="王琳" w:date="2019-03-25T09:54:00Z"/>
              <w:rFonts w:ascii="宋体" w:hAnsi="宋体" w:cs="宋体"/>
              <w:kern w:val="0"/>
              <w:sz w:val="24"/>
            </w:rPr>
          </w:rPrChange>
        </w:rPr>
      </w:pPr>
      <w:ins w:id="4" w:author="王琳" w:date="2019-03-25T09:54:00Z">
        <w:r>
          <w:rPr>
            <w:rFonts w:ascii="仿宋" w:eastAsia="仿宋" w:hAnsi="仿宋" w:cs="宋体" w:hint="eastAsia"/>
            <w:color w:val="000000"/>
            <w:kern w:val="0"/>
            <w:sz w:val="32"/>
            <w:szCs w:val="32"/>
          </w:rPr>
          <w:t xml:space="preserve">    </w:t>
        </w:r>
        <w:r w:rsidRPr="005C6CC4">
          <w:rPr>
            <w:rFonts w:ascii="仿宋" w:eastAsia="仿宋" w:hAnsi="仿宋" w:cs="宋体"/>
            <w:color w:val="000000"/>
            <w:kern w:val="0"/>
            <w:sz w:val="32"/>
            <w:szCs w:val="32"/>
            <w:rPrChange w:id="5" w:author="王琳" w:date="2019-03-25T09:54:00Z">
              <w:rPr>
                <w:rFonts w:ascii="宋体" w:hAnsi="宋体" w:cs="宋体"/>
                <w:kern w:val="0"/>
                <w:sz w:val="24"/>
              </w:rPr>
            </w:rPrChange>
          </w:rPr>
          <w:t>4.报名现场审核时间2019年4月12日至4月30日上午9:00-12:00，下午13:30-17:00（节假日不休）。</w:t>
        </w:r>
      </w:ins>
    </w:p>
    <w:p w:rsidR="008C3661" w:rsidDel="005C6CC4" w:rsidRDefault="005C6CC4">
      <w:pPr>
        <w:spacing w:line="560" w:lineRule="exact"/>
        <w:ind w:rightChars="14" w:right="29" w:firstLineChars="200" w:firstLine="640"/>
        <w:rPr>
          <w:del w:id="6" w:author="王琳" w:date="2019-03-25T09:54:00Z"/>
          <w:rFonts w:ascii="仿宋" w:eastAsia="仿宋" w:hAnsi="仿宋"/>
          <w:sz w:val="32"/>
          <w:szCs w:val="32"/>
        </w:rPr>
      </w:pPr>
      <w:del w:id="7" w:author="王琳" w:date="2019-03-25T09:54:00Z">
        <w:r w:rsidDel="005C6CC4">
          <w:rPr>
            <w:rFonts w:ascii="仿宋" w:eastAsia="仿宋" w:hAnsi="仿宋" w:cs="宋体" w:hint="eastAsia"/>
            <w:color w:val="000000"/>
            <w:kern w:val="0"/>
            <w:sz w:val="32"/>
            <w:szCs w:val="32"/>
          </w:rPr>
          <w:delText>4.</w:delText>
        </w:r>
        <w:r w:rsidDel="005C6CC4">
          <w:rPr>
            <w:rFonts w:ascii="仿宋" w:eastAsia="仿宋" w:hAnsi="仿宋" w:cs="宋体" w:hint="eastAsia"/>
            <w:color w:val="000000"/>
            <w:kern w:val="0"/>
            <w:sz w:val="32"/>
            <w:szCs w:val="32"/>
          </w:rPr>
          <w:delText>报名</w:delText>
        </w:r>
        <w:r w:rsidDel="005C6CC4">
          <w:rPr>
            <w:rFonts w:ascii="仿宋" w:eastAsia="仿宋" w:hAnsi="仿宋" w:cs="宋体" w:hint="eastAsia"/>
            <w:color w:val="000000"/>
            <w:kern w:val="0"/>
            <w:sz w:val="32"/>
            <w:szCs w:val="32"/>
          </w:rPr>
          <w:delText>现场审核时间</w:delText>
        </w:r>
        <w:r w:rsidDel="005C6CC4">
          <w:rPr>
            <w:rFonts w:ascii="仿宋" w:eastAsia="仿宋" w:hAnsi="仿宋" w:cs="宋体"/>
            <w:color w:val="000000"/>
            <w:kern w:val="0"/>
            <w:sz w:val="32"/>
            <w:szCs w:val="32"/>
          </w:rPr>
          <w:delText>201</w:delText>
        </w:r>
        <w:r w:rsidDel="005C6CC4">
          <w:rPr>
            <w:rFonts w:ascii="仿宋" w:eastAsia="仿宋" w:hAnsi="仿宋" w:cs="宋体" w:hint="eastAsia"/>
            <w:color w:val="000000"/>
            <w:kern w:val="0"/>
            <w:sz w:val="32"/>
            <w:szCs w:val="32"/>
          </w:rPr>
          <w:delText>9</w:delText>
        </w:r>
        <w:r w:rsidDel="005C6CC4">
          <w:rPr>
            <w:rFonts w:ascii="仿宋" w:eastAsia="仿宋" w:hAnsi="仿宋" w:cs="宋体"/>
            <w:color w:val="000000"/>
            <w:kern w:val="0"/>
            <w:sz w:val="32"/>
            <w:szCs w:val="32"/>
          </w:rPr>
          <w:delText>年</w:delText>
        </w:r>
        <w:r w:rsidDel="005C6CC4">
          <w:rPr>
            <w:rFonts w:ascii="仿宋" w:eastAsia="仿宋" w:hAnsi="仿宋" w:cs="宋体"/>
            <w:color w:val="000000"/>
            <w:kern w:val="0"/>
            <w:sz w:val="32"/>
            <w:szCs w:val="32"/>
          </w:rPr>
          <w:delText>4</w:delText>
        </w:r>
        <w:r w:rsidDel="005C6CC4">
          <w:rPr>
            <w:rFonts w:ascii="仿宋" w:eastAsia="仿宋" w:hAnsi="仿宋" w:cs="宋体"/>
            <w:color w:val="000000"/>
            <w:kern w:val="0"/>
            <w:sz w:val="32"/>
            <w:szCs w:val="32"/>
          </w:rPr>
          <w:delText>月</w:delText>
        </w:r>
        <w:r w:rsidDel="005C6CC4">
          <w:rPr>
            <w:rFonts w:ascii="仿宋" w:eastAsia="仿宋" w:hAnsi="仿宋" w:cs="宋体" w:hint="eastAsia"/>
            <w:color w:val="000000"/>
            <w:kern w:val="0"/>
            <w:sz w:val="32"/>
            <w:szCs w:val="32"/>
          </w:rPr>
          <w:delText>12</w:delText>
        </w:r>
        <w:r w:rsidDel="005C6CC4">
          <w:rPr>
            <w:rFonts w:ascii="仿宋" w:eastAsia="仿宋" w:hAnsi="仿宋" w:cs="宋体"/>
            <w:color w:val="000000"/>
            <w:kern w:val="0"/>
            <w:sz w:val="32"/>
            <w:szCs w:val="32"/>
          </w:rPr>
          <w:delText>日至</w:delText>
        </w:r>
        <w:r w:rsidDel="005C6CC4">
          <w:rPr>
            <w:rFonts w:ascii="仿宋" w:eastAsia="仿宋" w:hAnsi="仿宋" w:cs="宋体"/>
            <w:color w:val="000000"/>
            <w:kern w:val="0"/>
            <w:sz w:val="32"/>
            <w:szCs w:val="32"/>
          </w:rPr>
          <w:delText>4</w:delText>
        </w:r>
        <w:r w:rsidDel="005C6CC4">
          <w:rPr>
            <w:rFonts w:ascii="仿宋" w:eastAsia="仿宋" w:hAnsi="仿宋" w:cs="宋体"/>
            <w:color w:val="000000"/>
            <w:kern w:val="0"/>
            <w:sz w:val="32"/>
            <w:szCs w:val="32"/>
          </w:rPr>
          <w:delText>月</w:delText>
        </w:r>
        <w:r w:rsidDel="005C6CC4">
          <w:rPr>
            <w:rFonts w:ascii="仿宋" w:eastAsia="仿宋" w:hAnsi="仿宋" w:cs="宋体" w:hint="eastAsia"/>
            <w:color w:val="000000"/>
            <w:kern w:val="0"/>
            <w:sz w:val="32"/>
            <w:szCs w:val="32"/>
          </w:rPr>
          <w:delText>30</w:delText>
        </w:r>
        <w:r w:rsidDel="005C6CC4">
          <w:rPr>
            <w:rFonts w:ascii="仿宋" w:eastAsia="仿宋" w:hAnsi="仿宋" w:cs="宋体"/>
            <w:color w:val="000000"/>
            <w:kern w:val="0"/>
            <w:sz w:val="32"/>
            <w:szCs w:val="32"/>
          </w:rPr>
          <w:delText>日</w:delText>
        </w:r>
        <w:r w:rsidDel="005C6CC4">
          <w:rPr>
            <w:rFonts w:ascii="仿宋" w:eastAsia="仿宋" w:hAnsi="仿宋" w:hint="eastAsia"/>
            <w:sz w:val="32"/>
            <w:szCs w:val="32"/>
          </w:rPr>
          <w:delText>9:00-</w:delText>
        </w:r>
        <w:r w:rsidDel="005C6CC4">
          <w:rPr>
            <w:rFonts w:ascii="仿宋" w:eastAsia="仿宋" w:hAnsi="仿宋" w:cs="宋体" w:hint="eastAsia"/>
            <w:color w:val="000000"/>
            <w:kern w:val="0"/>
            <w:sz w:val="32"/>
            <w:szCs w:val="32"/>
          </w:rPr>
          <w:delText>17</w:delText>
        </w:r>
        <w:r w:rsidDel="005C6CC4">
          <w:rPr>
            <w:rFonts w:ascii="仿宋" w:eastAsia="仿宋" w:hAnsi="仿宋" w:hint="eastAsia"/>
            <w:sz w:val="32"/>
            <w:szCs w:val="32"/>
          </w:rPr>
          <w:delText>:</w:delText>
        </w:r>
        <w:r w:rsidDel="005C6CC4">
          <w:rPr>
            <w:rFonts w:ascii="仿宋" w:eastAsia="仿宋" w:hAnsi="仿宋" w:cs="宋体" w:hint="eastAsia"/>
            <w:color w:val="000000"/>
            <w:kern w:val="0"/>
            <w:sz w:val="32"/>
            <w:szCs w:val="32"/>
          </w:rPr>
          <w:delText>00</w:delText>
        </w:r>
        <w:r w:rsidDel="005C6CC4">
          <w:rPr>
            <w:rFonts w:ascii="仿宋" w:eastAsia="仿宋" w:hAnsi="仿宋" w:cs="宋体"/>
            <w:color w:val="000000"/>
            <w:kern w:val="0"/>
            <w:sz w:val="32"/>
            <w:szCs w:val="32"/>
          </w:rPr>
          <w:delText>。</w:delText>
        </w:r>
      </w:del>
    </w:p>
    <w:p w:rsidR="008C3661" w:rsidRDefault="005C6CC4">
      <w:pPr>
        <w:spacing w:line="560" w:lineRule="exact"/>
        <w:ind w:rightChars="14" w:right="29" w:firstLineChars="200" w:firstLine="643"/>
        <w:rPr>
          <w:rFonts w:ascii="仿宋" w:eastAsia="仿宋" w:hAnsi="仿宋"/>
          <w:sz w:val="32"/>
          <w:szCs w:val="32"/>
        </w:rPr>
      </w:pPr>
      <w:r>
        <w:rPr>
          <w:rFonts w:ascii="仿宋" w:eastAsia="仿宋" w:hAnsi="仿宋" w:hint="eastAsia"/>
          <w:b/>
          <w:sz w:val="32"/>
          <w:szCs w:val="32"/>
        </w:rPr>
        <w:t>（三）交费。</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1.</w:t>
      </w:r>
      <w:r>
        <w:rPr>
          <w:rFonts w:ascii="仿宋" w:eastAsia="仿宋" w:hAnsi="仿宋" w:cs="宋体"/>
          <w:color w:val="000000"/>
          <w:kern w:val="0"/>
          <w:sz w:val="32"/>
          <w:szCs w:val="32"/>
        </w:rPr>
        <w:t>完成报名资格审核的报名人员，以及无需进行资格审核的报名人员、应届毕业生报名人员在报名信息填写完成后，通过网上支付交纳考试报名费。交费完成视为报名程序完成。</w:t>
      </w:r>
    </w:p>
    <w:p w:rsidR="008C3661" w:rsidRDefault="005C6CC4">
      <w:pPr>
        <w:spacing w:line="560" w:lineRule="exact"/>
        <w:ind w:rightChars="14" w:right="29" w:firstLineChars="200" w:firstLine="640"/>
        <w:rPr>
          <w:rFonts w:ascii="仿宋" w:eastAsia="仿宋" w:hAnsi="仿宋"/>
          <w:b/>
          <w:bCs/>
          <w:sz w:val="32"/>
          <w:szCs w:val="32"/>
        </w:rPr>
      </w:pPr>
      <w:r>
        <w:rPr>
          <w:rFonts w:ascii="仿宋" w:eastAsia="仿宋" w:hAnsi="仿宋" w:cs="宋体"/>
          <w:color w:val="000000"/>
          <w:kern w:val="0"/>
          <w:sz w:val="32"/>
          <w:szCs w:val="32"/>
        </w:rPr>
        <w:t>2.</w:t>
      </w:r>
      <w:r>
        <w:rPr>
          <w:rFonts w:ascii="仿宋" w:eastAsia="仿宋" w:hAnsi="仿宋" w:cs="宋体" w:hint="eastAsia"/>
          <w:color w:val="000000"/>
          <w:kern w:val="0"/>
          <w:sz w:val="32"/>
          <w:szCs w:val="32"/>
        </w:rPr>
        <w:t>所有在重庆报名参加考试的人员，报名费</w:t>
      </w:r>
      <w:r>
        <w:rPr>
          <w:rFonts w:ascii="仿宋" w:eastAsia="仿宋" w:hAnsi="仿宋" w:cs="宋体" w:hint="eastAsia"/>
          <w:color w:val="000000"/>
          <w:kern w:val="0"/>
          <w:sz w:val="32"/>
          <w:szCs w:val="32"/>
        </w:rPr>
        <w:t>为每科</w:t>
      </w:r>
      <w:r>
        <w:rPr>
          <w:rFonts w:ascii="仿宋" w:eastAsia="仿宋" w:hAnsi="仿宋" w:cs="宋体" w:hint="eastAsia"/>
          <w:color w:val="000000"/>
          <w:kern w:val="0"/>
          <w:sz w:val="32"/>
          <w:szCs w:val="32"/>
        </w:rPr>
        <w:t>60</w:t>
      </w:r>
      <w:r>
        <w:rPr>
          <w:rFonts w:ascii="仿宋" w:eastAsia="仿宋" w:hAnsi="仿宋" w:cs="宋体" w:hint="eastAsia"/>
          <w:color w:val="000000"/>
          <w:kern w:val="0"/>
          <w:sz w:val="32"/>
          <w:szCs w:val="32"/>
        </w:rPr>
        <w:t>元人民币，</w:t>
      </w:r>
      <w:r>
        <w:rPr>
          <w:rFonts w:ascii="仿宋" w:eastAsia="仿宋" w:hAnsi="仿宋" w:cs="宋体"/>
          <w:color w:val="000000"/>
          <w:kern w:val="0"/>
          <w:sz w:val="32"/>
          <w:szCs w:val="32"/>
        </w:rPr>
        <w:t>交费截止时间为</w:t>
      </w:r>
      <w:r>
        <w:rPr>
          <w:rFonts w:ascii="仿宋" w:eastAsia="仿宋" w:hAnsi="仿宋" w:cs="宋体" w:hint="eastAsia"/>
          <w:color w:val="000000"/>
          <w:kern w:val="0"/>
          <w:sz w:val="32"/>
          <w:szCs w:val="32"/>
        </w:rPr>
        <w:t>201</w:t>
      </w:r>
      <w:r>
        <w:rPr>
          <w:rFonts w:ascii="仿宋" w:eastAsia="仿宋" w:hAnsi="仿宋" w:cs="宋体" w:hint="eastAsia"/>
          <w:color w:val="000000"/>
          <w:kern w:val="0"/>
          <w:sz w:val="32"/>
          <w:szCs w:val="32"/>
        </w:rPr>
        <w:t>9</w:t>
      </w:r>
      <w:r>
        <w:rPr>
          <w:rFonts w:ascii="仿宋" w:eastAsia="仿宋" w:hAnsi="仿宋" w:cs="宋体" w:hint="eastAsia"/>
          <w:color w:val="000000"/>
          <w:kern w:val="0"/>
          <w:sz w:val="32"/>
          <w:szCs w:val="32"/>
        </w:rPr>
        <w:t>年</w:t>
      </w:r>
      <w:r>
        <w:rPr>
          <w:rFonts w:ascii="仿宋" w:eastAsia="仿宋" w:hAnsi="仿宋" w:cs="宋体"/>
          <w:color w:val="000000"/>
          <w:kern w:val="0"/>
          <w:sz w:val="32"/>
          <w:szCs w:val="32"/>
        </w:rPr>
        <w:t>4</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30</w:t>
      </w:r>
      <w:r>
        <w:rPr>
          <w:rFonts w:ascii="仿宋" w:eastAsia="仿宋" w:hAnsi="仿宋" w:cs="宋体"/>
          <w:color w:val="000000"/>
          <w:kern w:val="0"/>
          <w:sz w:val="32"/>
          <w:szCs w:val="32"/>
        </w:rPr>
        <w:t>日</w:t>
      </w:r>
      <w:r>
        <w:rPr>
          <w:rFonts w:ascii="仿宋" w:eastAsia="仿宋" w:hAnsi="仿宋" w:cs="宋体"/>
          <w:color w:val="000000"/>
          <w:kern w:val="0"/>
          <w:sz w:val="32"/>
          <w:szCs w:val="32"/>
        </w:rPr>
        <w:t>20:00</w:t>
      </w:r>
      <w:r>
        <w:rPr>
          <w:rFonts w:ascii="仿宋" w:eastAsia="仿宋" w:hAnsi="仿宋" w:cs="宋体"/>
          <w:color w:val="000000"/>
          <w:kern w:val="0"/>
          <w:sz w:val="32"/>
          <w:szCs w:val="32"/>
        </w:rPr>
        <w:t>。</w:t>
      </w:r>
      <w:r>
        <w:rPr>
          <w:rFonts w:ascii="仿宋" w:eastAsia="仿宋" w:hAnsi="仿宋" w:cs="宋体" w:hint="eastAsia"/>
          <w:b/>
          <w:bCs/>
          <w:color w:val="000000"/>
          <w:kern w:val="0"/>
          <w:sz w:val="32"/>
          <w:szCs w:val="32"/>
        </w:rPr>
        <w:t>交费手续完成后，</w:t>
      </w:r>
      <w:r>
        <w:rPr>
          <w:rFonts w:ascii="仿宋" w:eastAsia="仿宋" w:hAnsi="仿宋" w:cs="宋体"/>
          <w:b/>
          <w:bCs/>
          <w:color w:val="000000"/>
          <w:kern w:val="0"/>
          <w:sz w:val="32"/>
          <w:szCs w:val="32"/>
        </w:rPr>
        <w:t>所报考科目及相关信息不能更改，</w:t>
      </w:r>
      <w:r>
        <w:rPr>
          <w:rFonts w:ascii="仿宋" w:eastAsia="仿宋" w:hAnsi="仿宋" w:cs="宋体" w:hint="eastAsia"/>
          <w:b/>
          <w:bCs/>
          <w:color w:val="000000"/>
          <w:kern w:val="0"/>
          <w:sz w:val="32"/>
          <w:szCs w:val="32"/>
        </w:rPr>
        <w:t>且</w:t>
      </w:r>
      <w:r>
        <w:rPr>
          <w:rFonts w:ascii="仿宋" w:eastAsia="仿宋" w:hAnsi="仿宋" w:cs="宋体"/>
          <w:b/>
          <w:bCs/>
          <w:color w:val="000000"/>
          <w:kern w:val="0"/>
          <w:sz w:val="32"/>
          <w:szCs w:val="32"/>
        </w:rPr>
        <w:t>报名费</w:t>
      </w:r>
      <w:r>
        <w:rPr>
          <w:rFonts w:ascii="仿宋" w:eastAsia="仿宋" w:hAnsi="仿宋" w:cs="宋体" w:hint="eastAsia"/>
          <w:b/>
          <w:bCs/>
          <w:color w:val="000000"/>
          <w:kern w:val="0"/>
          <w:sz w:val="32"/>
          <w:szCs w:val="32"/>
        </w:rPr>
        <w:t>不予退还。</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hint="eastAsia"/>
          <w:color w:val="000000"/>
          <w:kern w:val="0"/>
          <w:sz w:val="32"/>
          <w:szCs w:val="32"/>
        </w:rPr>
        <w:t>3</w:t>
      </w:r>
      <w:r>
        <w:rPr>
          <w:rFonts w:ascii="仿宋" w:eastAsia="仿宋" w:hAnsi="仿宋" w:cs="宋体"/>
          <w:color w:val="000000"/>
          <w:kern w:val="0"/>
          <w:sz w:val="32"/>
          <w:szCs w:val="32"/>
        </w:rPr>
        <w:t>.</w:t>
      </w:r>
      <w:r>
        <w:rPr>
          <w:rFonts w:ascii="仿宋" w:eastAsia="仿宋" w:hAnsi="仿宋" w:cs="宋体"/>
          <w:color w:val="000000"/>
          <w:kern w:val="0"/>
          <w:sz w:val="32"/>
          <w:szCs w:val="32"/>
        </w:rPr>
        <w:t>报名人员（不含应届毕业生）完成交费手续后，可在网报系统查询个人报名状态；应届毕业生报名人员可在</w:t>
      </w:r>
      <w:r>
        <w:rPr>
          <w:rFonts w:ascii="仿宋" w:eastAsia="仿宋" w:hAnsi="仿宋" w:cs="宋体" w:hint="eastAsia"/>
          <w:color w:val="000000"/>
          <w:kern w:val="0"/>
          <w:sz w:val="32"/>
          <w:szCs w:val="32"/>
        </w:rPr>
        <w:t>2019</w:t>
      </w:r>
      <w:r>
        <w:rPr>
          <w:rFonts w:ascii="仿宋" w:eastAsia="仿宋" w:hAnsi="仿宋" w:cs="宋体" w:hint="eastAsia"/>
          <w:color w:val="000000"/>
          <w:kern w:val="0"/>
          <w:sz w:val="32"/>
          <w:szCs w:val="32"/>
        </w:rPr>
        <w:t>年</w:t>
      </w:r>
      <w:r>
        <w:rPr>
          <w:rFonts w:ascii="仿宋" w:eastAsia="仿宋" w:hAnsi="仿宋" w:cs="宋体"/>
          <w:color w:val="000000"/>
          <w:kern w:val="0"/>
          <w:sz w:val="32"/>
          <w:szCs w:val="32"/>
        </w:rPr>
        <w:t>8</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19</w:t>
      </w:r>
      <w:r>
        <w:rPr>
          <w:rFonts w:ascii="仿宋" w:eastAsia="仿宋" w:hAnsi="仿宋" w:cs="宋体"/>
          <w:color w:val="000000"/>
          <w:kern w:val="0"/>
          <w:sz w:val="32"/>
          <w:szCs w:val="32"/>
        </w:rPr>
        <w:t>日后登录网报系统查询个人报名状态。报名资格未通过或未交费的报名人员，不能下载打印准考证和参加考试。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报名成功的人员请于</w:t>
      </w:r>
      <w:r>
        <w:rPr>
          <w:rFonts w:ascii="仿宋" w:eastAsia="仿宋" w:hAnsi="仿宋" w:hint="eastAsia"/>
          <w:sz w:val="32"/>
          <w:szCs w:val="32"/>
        </w:rPr>
        <w:t>20</w:t>
      </w:r>
      <w:r>
        <w:rPr>
          <w:rFonts w:ascii="仿宋" w:eastAsia="仿宋" w:hAnsi="仿宋" w:hint="eastAsia"/>
          <w:sz w:val="32"/>
          <w:szCs w:val="32"/>
        </w:rPr>
        <w:t>19</w:t>
      </w:r>
      <w:r>
        <w:rPr>
          <w:rFonts w:ascii="仿宋" w:eastAsia="仿宋" w:hAnsi="仿宋" w:hint="eastAsia"/>
          <w:sz w:val="32"/>
          <w:szCs w:val="32"/>
        </w:rPr>
        <w:t>年</w:t>
      </w:r>
      <w:r>
        <w:rPr>
          <w:rFonts w:ascii="仿宋" w:eastAsia="仿宋" w:hAnsi="仿宋" w:hint="eastAsia"/>
          <w:sz w:val="32"/>
          <w:szCs w:val="32"/>
        </w:rPr>
        <w:t>6</w:t>
      </w:r>
      <w:r>
        <w:rPr>
          <w:rFonts w:ascii="仿宋" w:eastAsia="仿宋" w:hAnsi="仿宋" w:hint="eastAsia"/>
          <w:sz w:val="32"/>
          <w:szCs w:val="32"/>
        </w:rPr>
        <w:t>月</w:t>
      </w:r>
      <w:r>
        <w:rPr>
          <w:rFonts w:ascii="仿宋" w:eastAsia="仿宋" w:hAnsi="仿宋" w:hint="eastAsia"/>
          <w:sz w:val="32"/>
          <w:szCs w:val="32"/>
        </w:rPr>
        <w:t>30</w:t>
      </w:r>
      <w:r>
        <w:rPr>
          <w:rFonts w:ascii="仿宋" w:eastAsia="仿宋" w:hAnsi="仿宋" w:hint="eastAsia"/>
          <w:sz w:val="32"/>
          <w:szCs w:val="32"/>
        </w:rPr>
        <w:t>日前（工作日）</w:t>
      </w:r>
      <w:r>
        <w:rPr>
          <w:rFonts w:ascii="仿宋" w:eastAsia="仿宋" w:hAnsi="仿宋" w:cs="宋体" w:hint="eastAsia"/>
          <w:color w:val="000000"/>
          <w:kern w:val="0"/>
          <w:sz w:val="32"/>
          <w:szCs w:val="32"/>
        </w:rPr>
        <w:t>前往重庆市注册会计师协会办公室（</w:t>
      </w:r>
      <w:r>
        <w:rPr>
          <w:rFonts w:ascii="仿宋" w:eastAsia="仿宋" w:hAnsi="仿宋" w:cs="宋体" w:hint="eastAsia"/>
          <w:color w:val="000000"/>
          <w:kern w:val="0"/>
          <w:sz w:val="32"/>
          <w:szCs w:val="32"/>
        </w:rPr>
        <w:t>305</w:t>
      </w:r>
      <w:r>
        <w:rPr>
          <w:rFonts w:ascii="仿宋" w:eastAsia="仿宋" w:hAnsi="仿宋" w:cs="宋体" w:hint="eastAsia"/>
          <w:color w:val="000000"/>
          <w:kern w:val="0"/>
          <w:sz w:val="32"/>
          <w:szCs w:val="32"/>
        </w:rPr>
        <w:t>室）凭身份证复印件和报名表领取报名发票，</w:t>
      </w:r>
      <w:r>
        <w:rPr>
          <w:rFonts w:ascii="仿宋" w:eastAsia="仿宋" w:hAnsi="仿宋" w:cs="宋体" w:hint="eastAsia"/>
          <w:color w:val="000000"/>
          <w:kern w:val="0"/>
          <w:sz w:val="32"/>
          <w:szCs w:val="32"/>
        </w:rPr>
        <w:t>联系</w:t>
      </w:r>
      <w:r>
        <w:rPr>
          <w:rFonts w:ascii="仿宋" w:eastAsia="仿宋" w:hAnsi="仿宋" w:cs="宋体" w:hint="eastAsia"/>
          <w:color w:val="000000"/>
          <w:kern w:val="0"/>
          <w:sz w:val="32"/>
          <w:szCs w:val="32"/>
        </w:rPr>
        <w:t>电话</w:t>
      </w:r>
      <w:r>
        <w:rPr>
          <w:rFonts w:ascii="仿宋" w:eastAsia="仿宋" w:hAnsi="仿宋" w:cs="宋体" w:hint="eastAsia"/>
          <w:color w:val="000000"/>
          <w:kern w:val="0"/>
          <w:sz w:val="32"/>
          <w:szCs w:val="32"/>
        </w:rPr>
        <w:t>:67031022</w:t>
      </w:r>
      <w:r>
        <w:rPr>
          <w:rFonts w:ascii="仿宋" w:eastAsia="仿宋" w:hAnsi="仿宋" w:cs="宋体" w:hint="eastAsia"/>
          <w:color w:val="000000"/>
          <w:kern w:val="0"/>
          <w:sz w:val="32"/>
          <w:szCs w:val="32"/>
        </w:rPr>
        <w:t>。</w:t>
      </w:r>
    </w:p>
    <w:p w:rsidR="008C3661" w:rsidRDefault="005C6CC4">
      <w:pPr>
        <w:spacing w:line="560" w:lineRule="exact"/>
        <w:ind w:rightChars="14" w:right="29" w:firstLineChars="200" w:firstLine="640"/>
        <w:rPr>
          <w:rFonts w:ascii="黑体" w:eastAsia="黑体" w:hAnsi="黑体"/>
          <w:bCs/>
          <w:sz w:val="32"/>
          <w:szCs w:val="32"/>
        </w:rPr>
      </w:pPr>
      <w:r>
        <w:rPr>
          <w:rFonts w:ascii="黑体" w:eastAsia="黑体" w:hAnsi="黑体" w:hint="eastAsia"/>
          <w:bCs/>
          <w:sz w:val="32"/>
          <w:szCs w:val="32"/>
        </w:rPr>
        <w:t>四、</w:t>
      </w:r>
      <w:r>
        <w:rPr>
          <w:rFonts w:ascii="黑体" w:eastAsia="黑体" w:hAnsi="黑体" w:hint="eastAsia"/>
          <w:bCs/>
          <w:sz w:val="32"/>
          <w:szCs w:val="32"/>
        </w:rPr>
        <w:t>考试科目和考试范围</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专业阶段考试科目：会计、审计、财务成本管理、公司战略与风险管理、经济法、税法。专业阶段考试报名人员可以同时报考</w:t>
      </w:r>
      <w:r>
        <w:rPr>
          <w:rFonts w:ascii="仿宋" w:eastAsia="仿宋" w:hAnsi="仿宋" w:hint="eastAsia"/>
          <w:sz w:val="32"/>
          <w:szCs w:val="32"/>
        </w:rPr>
        <w:t>6</w:t>
      </w:r>
      <w:r>
        <w:rPr>
          <w:rFonts w:ascii="仿宋" w:eastAsia="仿宋" w:hAnsi="仿宋" w:hint="eastAsia"/>
          <w:sz w:val="32"/>
          <w:szCs w:val="32"/>
        </w:rPr>
        <w:t>个科目，也可以选择报考部分科目。</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综合阶段考试科目：职业能力综合测试（试卷一、试卷二）。</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hint="eastAsia"/>
          <w:sz w:val="32"/>
          <w:szCs w:val="32"/>
        </w:rPr>
        <w:t>考试范围：《注册会计师全国统一考试大纲——专业阶段考试（</w:t>
      </w:r>
      <w:r>
        <w:rPr>
          <w:rFonts w:ascii="仿宋" w:eastAsia="仿宋" w:hAnsi="仿宋" w:hint="eastAsia"/>
          <w:sz w:val="32"/>
          <w:szCs w:val="32"/>
        </w:rPr>
        <w:t>2019</w:t>
      </w:r>
      <w:r>
        <w:rPr>
          <w:rFonts w:ascii="仿宋" w:eastAsia="仿宋" w:hAnsi="仿宋" w:hint="eastAsia"/>
          <w:sz w:val="32"/>
          <w:szCs w:val="32"/>
        </w:rPr>
        <w:t>年）》（附件</w:t>
      </w:r>
      <w:r>
        <w:rPr>
          <w:rFonts w:ascii="仿宋" w:eastAsia="仿宋" w:hAnsi="仿宋" w:hint="eastAsia"/>
          <w:sz w:val="32"/>
          <w:szCs w:val="32"/>
        </w:rPr>
        <w:t>2</w:t>
      </w:r>
      <w:r>
        <w:rPr>
          <w:rFonts w:ascii="仿宋" w:eastAsia="仿宋" w:hAnsi="仿宋" w:hint="eastAsia"/>
          <w:sz w:val="32"/>
          <w:szCs w:val="32"/>
        </w:rPr>
        <w:t>）和《注册会计师全国统一考试大纲——综合阶段考试（</w:t>
      </w:r>
      <w:r>
        <w:rPr>
          <w:rFonts w:ascii="仿宋" w:eastAsia="仿宋" w:hAnsi="仿宋" w:hint="eastAsia"/>
          <w:sz w:val="32"/>
          <w:szCs w:val="32"/>
        </w:rPr>
        <w:t>2019</w:t>
      </w:r>
      <w:r>
        <w:rPr>
          <w:rFonts w:ascii="仿宋" w:eastAsia="仿宋" w:hAnsi="仿宋" w:hint="eastAsia"/>
          <w:sz w:val="32"/>
          <w:szCs w:val="32"/>
        </w:rPr>
        <w:t>年）》（附件</w:t>
      </w:r>
      <w:r>
        <w:rPr>
          <w:rFonts w:ascii="仿宋" w:eastAsia="仿宋" w:hAnsi="仿宋" w:hint="eastAsia"/>
          <w:sz w:val="32"/>
          <w:szCs w:val="32"/>
        </w:rPr>
        <w:t>3</w:t>
      </w:r>
      <w:r>
        <w:rPr>
          <w:rFonts w:ascii="仿宋" w:eastAsia="仿宋" w:hAnsi="仿宋" w:hint="eastAsia"/>
          <w:sz w:val="32"/>
          <w:szCs w:val="32"/>
        </w:rPr>
        <w:t>）确定的考试范围。</w:t>
      </w:r>
    </w:p>
    <w:p w:rsidR="008C3661" w:rsidRDefault="005C6CC4">
      <w:pPr>
        <w:spacing w:line="560" w:lineRule="exact"/>
        <w:ind w:rightChars="14" w:right="29" w:firstLineChars="200" w:firstLine="640"/>
        <w:rPr>
          <w:rFonts w:ascii="仿宋" w:eastAsia="仿宋" w:hAnsi="仿宋"/>
          <w:sz w:val="32"/>
          <w:szCs w:val="32"/>
        </w:rPr>
      </w:pPr>
      <w:r>
        <w:rPr>
          <w:rFonts w:ascii="黑体" w:eastAsia="黑体" w:hAnsi="黑体" w:cs="宋体" w:hint="eastAsia"/>
          <w:bCs/>
          <w:color w:val="000000"/>
          <w:kern w:val="0"/>
          <w:sz w:val="32"/>
          <w:szCs w:val="32"/>
        </w:rPr>
        <w:t>五、</w:t>
      </w:r>
      <w:r>
        <w:rPr>
          <w:rFonts w:ascii="黑体" w:eastAsia="黑体" w:hAnsi="黑体" w:cs="宋体"/>
          <w:bCs/>
          <w:color w:val="000000"/>
          <w:kern w:val="0"/>
          <w:sz w:val="32"/>
          <w:szCs w:val="32"/>
        </w:rPr>
        <w:t>考试方式</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考试采用闭卷、计算机化考试方式。即，在计算机终端获取试题、作答并提交答题结果。</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考试系统支持</w:t>
      </w:r>
      <w:r>
        <w:rPr>
          <w:rFonts w:ascii="仿宋" w:eastAsia="仿宋" w:hAnsi="仿宋" w:cs="宋体" w:hint="eastAsia"/>
          <w:color w:val="000000"/>
          <w:kern w:val="0"/>
          <w:sz w:val="32"/>
          <w:szCs w:val="32"/>
        </w:rPr>
        <w:t>5</w:t>
      </w:r>
      <w:r>
        <w:rPr>
          <w:rFonts w:ascii="仿宋" w:eastAsia="仿宋" w:hAnsi="仿宋" w:cs="宋体"/>
          <w:color w:val="000000"/>
          <w:kern w:val="0"/>
          <w:sz w:val="32"/>
          <w:szCs w:val="32"/>
        </w:rPr>
        <w:t>种输入法：微软拼音输入法、谷歌拼音输入法、搜狗拼音输入法、极品五笔输入法、万能五笔输入法。</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另外，微软新仓颉输入法、速成输入法仅供港澳台居民居住证持有人使用。</w:t>
      </w:r>
    </w:p>
    <w:p w:rsidR="008C3661" w:rsidRDefault="005C6CC4">
      <w:pPr>
        <w:spacing w:line="560" w:lineRule="exact"/>
        <w:ind w:rightChars="14" w:right="29" w:firstLineChars="200" w:firstLine="640"/>
        <w:rPr>
          <w:rFonts w:ascii="仿宋" w:eastAsia="仿宋" w:hAnsi="仿宋"/>
          <w:sz w:val="32"/>
          <w:szCs w:val="32"/>
        </w:rPr>
      </w:pPr>
      <w:r>
        <w:rPr>
          <w:rFonts w:ascii="黑体" w:eastAsia="黑体" w:hAnsi="黑体" w:hint="eastAsia"/>
          <w:bCs/>
          <w:sz w:val="32"/>
          <w:szCs w:val="32"/>
        </w:rPr>
        <w:t>六</w:t>
      </w:r>
      <w:r>
        <w:rPr>
          <w:rFonts w:ascii="黑体" w:eastAsia="黑体" w:hAnsi="黑体" w:hint="eastAsia"/>
          <w:bCs/>
          <w:sz w:val="32"/>
          <w:szCs w:val="32"/>
        </w:rPr>
        <w:t>、考试时间</w:t>
      </w:r>
    </w:p>
    <w:p w:rsidR="008C3661" w:rsidRDefault="005C6CC4">
      <w:pPr>
        <w:spacing w:line="560" w:lineRule="exact"/>
        <w:ind w:rightChars="14" w:right="29" w:firstLineChars="200" w:firstLine="643"/>
        <w:rPr>
          <w:rFonts w:ascii="仿宋" w:eastAsia="仿宋" w:hAnsi="仿宋"/>
          <w:sz w:val="32"/>
          <w:szCs w:val="32"/>
        </w:rPr>
      </w:pPr>
      <w:r>
        <w:rPr>
          <w:rFonts w:ascii="仿宋" w:eastAsia="仿宋" w:hAnsi="仿宋" w:cs="宋体"/>
          <w:b/>
          <w:color w:val="000000"/>
          <w:kern w:val="0"/>
          <w:sz w:val="32"/>
          <w:szCs w:val="32"/>
        </w:rPr>
        <w:t>综合阶段考试：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201</w:t>
      </w:r>
      <w:r>
        <w:rPr>
          <w:rFonts w:ascii="仿宋" w:eastAsia="仿宋" w:hAnsi="仿宋" w:cs="宋体" w:hint="eastAsia"/>
          <w:color w:val="000000"/>
          <w:kern w:val="0"/>
          <w:sz w:val="32"/>
          <w:szCs w:val="32"/>
        </w:rPr>
        <w:t>9</w:t>
      </w:r>
      <w:r>
        <w:rPr>
          <w:rFonts w:ascii="仿宋" w:eastAsia="仿宋" w:hAnsi="仿宋" w:cs="宋体"/>
          <w:color w:val="000000"/>
          <w:kern w:val="0"/>
          <w:sz w:val="32"/>
          <w:szCs w:val="32"/>
        </w:rPr>
        <w:t>年</w:t>
      </w:r>
      <w:r>
        <w:rPr>
          <w:rFonts w:ascii="仿宋" w:eastAsia="仿宋" w:hAnsi="仿宋" w:cs="宋体"/>
          <w:color w:val="000000"/>
          <w:kern w:val="0"/>
          <w:sz w:val="32"/>
          <w:szCs w:val="32"/>
        </w:rPr>
        <w:t>8</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24</w:t>
      </w:r>
      <w:r>
        <w:rPr>
          <w:rFonts w:ascii="仿宋" w:eastAsia="仿宋" w:hAnsi="仿宋" w:cs="宋体"/>
          <w:color w:val="000000"/>
          <w:kern w:val="0"/>
          <w:sz w:val="32"/>
          <w:szCs w:val="32"/>
        </w:rPr>
        <w:t>日</w:t>
      </w:r>
      <w:r>
        <w:rPr>
          <w:rFonts w:ascii="宋体" w:hAnsi="宋体" w:cs="宋体" w:hint="eastAsia"/>
          <w:color w:val="000000"/>
          <w:kern w:val="0"/>
          <w:sz w:val="32"/>
          <w:szCs w:val="32"/>
        </w:rPr>
        <w:t> </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08</w:t>
      </w:r>
      <w:r>
        <w:rPr>
          <w:rFonts w:ascii="仿宋" w:eastAsia="仿宋" w:hAnsi="仿宋" w:cs="宋体"/>
          <w:color w:val="000000"/>
          <w:kern w:val="0"/>
          <w:sz w:val="32"/>
          <w:szCs w:val="32"/>
        </w:rPr>
        <w:t>：</w:t>
      </w:r>
      <w:r>
        <w:rPr>
          <w:rFonts w:ascii="仿宋" w:eastAsia="仿宋" w:hAnsi="仿宋" w:cs="宋体"/>
          <w:color w:val="000000"/>
          <w:kern w:val="0"/>
          <w:sz w:val="32"/>
          <w:szCs w:val="32"/>
        </w:rPr>
        <w:t>30—12</w:t>
      </w:r>
      <w:r>
        <w:rPr>
          <w:rFonts w:ascii="仿宋" w:eastAsia="仿宋" w:hAnsi="仿宋" w:cs="宋体"/>
          <w:color w:val="000000"/>
          <w:kern w:val="0"/>
          <w:sz w:val="32"/>
          <w:szCs w:val="32"/>
        </w:rPr>
        <w:t>：</w:t>
      </w:r>
      <w:r>
        <w:rPr>
          <w:rFonts w:ascii="仿宋" w:eastAsia="仿宋" w:hAnsi="仿宋" w:cs="宋体"/>
          <w:color w:val="000000"/>
          <w:kern w:val="0"/>
          <w:sz w:val="32"/>
          <w:szCs w:val="32"/>
        </w:rPr>
        <w:t xml:space="preserve">00 </w:t>
      </w:r>
      <w:r>
        <w:rPr>
          <w:rFonts w:ascii="仿宋" w:eastAsia="仿宋" w:hAnsi="仿宋" w:cs="宋体"/>
          <w:color w:val="000000"/>
          <w:kern w:val="0"/>
          <w:sz w:val="32"/>
          <w:szCs w:val="32"/>
        </w:rPr>
        <w:t>职业能力综合测试（试卷一）</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14</w:t>
      </w:r>
      <w:r>
        <w:rPr>
          <w:rFonts w:ascii="仿宋" w:eastAsia="仿宋" w:hAnsi="仿宋" w:cs="宋体"/>
          <w:color w:val="000000"/>
          <w:kern w:val="0"/>
          <w:sz w:val="32"/>
          <w:szCs w:val="32"/>
        </w:rPr>
        <w:t>：</w:t>
      </w:r>
      <w:r>
        <w:rPr>
          <w:rFonts w:ascii="仿宋" w:eastAsia="仿宋" w:hAnsi="仿宋" w:cs="宋体"/>
          <w:color w:val="000000"/>
          <w:kern w:val="0"/>
          <w:sz w:val="32"/>
          <w:szCs w:val="32"/>
        </w:rPr>
        <w:t>00—17</w:t>
      </w:r>
      <w:r>
        <w:rPr>
          <w:rFonts w:ascii="仿宋" w:eastAsia="仿宋" w:hAnsi="仿宋" w:cs="宋体"/>
          <w:color w:val="000000"/>
          <w:kern w:val="0"/>
          <w:sz w:val="32"/>
          <w:szCs w:val="32"/>
        </w:rPr>
        <w:t>：</w:t>
      </w:r>
      <w:r>
        <w:rPr>
          <w:rFonts w:ascii="仿宋" w:eastAsia="仿宋" w:hAnsi="仿宋" w:cs="宋体"/>
          <w:color w:val="000000"/>
          <w:kern w:val="0"/>
          <w:sz w:val="32"/>
          <w:szCs w:val="32"/>
        </w:rPr>
        <w:t xml:space="preserve">30 </w:t>
      </w:r>
      <w:r>
        <w:rPr>
          <w:rFonts w:ascii="仿宋" w:eastAsia="仿宋" w:hAnsi="仿宋" w:cs="宋体"/>
          <w:color w:val="000000"/>
          <w:kern w:val="0"/>
          <w:sz w:val="32"/>
          <w:szCs w:val="32"/>
        </w:rPr>
        <w:t>职业能力综合测试（试卷二）</w:t>
      </w:r>
    </w:p>
    <w:p w:rsidR="008C3661" w:rsidRDefault="005C6CC4">
      <w:pPr>
        <w:spacing w:line="560" w:lineRule="exact"/>
        <w:ind w:rightChars="14" w:right="29" w:firstLineChars="200" w:firstLine="643"/>
        <w:rPr>
          <w:rFonts w:ascii="仿宋" w:eastAsia="仿宋" w:hAnsi="仿宋"/>
          <w:sz w:val="32"/>
          <w:szCs w:val="32"/>
        </w:rPr>
      </w:pPr>
      <w:r>
        <w:rPr>
          <w:rFonts w:ascii="仿宋" w:eastAsia="仿宋" w:hAnsi="仿宋" w:cs="宋体"/>
          <w:b/>
          <w:color w:val="000000"/>
          <w:kern w:val="0"/>
          <w:sz w:val="32"/>
          <w:szCs w:val="32"/>
        </w:rPr>
        <w:t>专业阶段考试：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201</w:t>
      </w:r>
      <w:r>
        <w:rPr>
          <w:rFonts w:ascii="仿宋" w:eastAsia="仿宋" w:hAnsi="仿宋" w:cs="宋体" w:hint="eastAsia"/>
          <w:color w:val="000000"/>
          <w:kern w:val="0"/>
          <w:sz w:val="32"/>
          <w:szCs w:val="32"/>
        </w:rPr>
        <w:t>9</w:t>
      </w:r>
      <w:r>
        <w:rPr>
          <w:rFonts w:ascii="仿宋" w:eastAsia="仿宋" w:hAnsi="仿宋" w:cs="宋体"/>
          <w:color w:val="000000"/>
          <w:kern w:val="0"/>
          <w:sz w:val="32"/>
          <w:szCs w:val="32"/>
        </w:rPr>
        <w:t>年</w:t>
      </w:r>
      <w:r>
        <w:rPr>
          <w:rFonts w:ascii="仿宋" w:eastAsia="仿宋" w:hAnsi="仿宋" w:cs="宋体"/>
          <w:color w:val="000000"/>
          <w:kern w:val="0"/>
          <w:sz w:val="32"/>
          <w:szCs w:val="32"/>
        </w:rPr>
        <w:t>10</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19</w:t>
      </w:r>
      <w:r>
        <w:rPr>
          <w:rFonts w:ascii="仿宋" w:eastAsia="仿宋" w:hAnsi="仿宋" w:cs="宋体"/>
          <w:color w:val="000000"/>
          <w:kern w:val="0"/>
          <w:sz w:val="32"/>
          <w:szCs w:val="32"/>
        </w:rPr>
        <w:t>日</w:t>
      </w:r>
      <w:r>
        <w:rPr>
          <w:rFonts w:ascii="宋体" w:hAnsi="宋体" w:cs="宋体" w:hint="eastAsia"/>
          <w:color w:val="000000"/>
          <w:kern w:val="0"/>
          <w:sz w:val="32"/>
          <w:szCs w:val="32"/>
        </w:rPr>
        <w:t> </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08</w:t>
      </w:r>
      <w:r>
        <w:rPr>
          <w:rFonts w:ascii="仿宋" w:eastAsia="仿宋" w:hAnsi="仿宋" w:cs="宋体"/>
          <w:color w:val="000000"/>
          <w:kern w:val="0"/>
          <w:sz w:val="32"/>
          <w:szCs w:val="32"/>
        </w:rPr>
        <w:t>：</w:t>
      </w:r>
      <w:r>
        <w:rPr>
          <w:rFonts w:ascii="仿宋" w:eastAsia="仿宋" w:hAnsi="仿宋" w:cs="宋体"/>
          <w:color w:val="000000"/>
          <w:kern w:val="0"/>
          <w:sz w:val="32"/>
          <w:szCs w:val="32"/>
        </w:rPr>
        <w:t>30—11</w:t>
      </w:r>
      <w:r>
        <w:rPr>
          <w:rFonts w:ascii="仿宋" w:eastAsia="仿宋" w:hAnsi="仿宋" w:cs="宋体"/>
          <w:color w:val="000000"/>
          <w:kern w:val="0"/>
          <w:sz w:val="32"/>
          <w:szCs w:val="32"/>
        </w:rPr>
        <w:t>：</w:t>
      </w:r>
      <w:r>
        <w:rPr>
          <w:rFonts w:ascii="仿宋" w:eastAsia="仿宋" w:hAnsi="仿宋" w:cs="宋体"/>
          <w:color w:val="000000"/>
          <w:kern w:val="0"/>
          <w:sz w:val="32"/>
          <w:szCs w:val="32"/>
        </w:rPr>
        <w:t>00</w:t>
      </w:r>
      <w:r>
        <w:rPr>
          <w:rFonts w:ascii="宋体" w:hAnsi="宋体" w:cs="宋体" w:hint="eastAsia"/>
          <w:color w:val="000000"/>
          <w:kern w:val="0"/>
          <w:sz w:val="32"/>
          <w:szCs w:val="32"/>
        </w:rPr>
        <w:t>  </w:t>
      </w:r>
      <w:r>
        <w:rPr>
          <w:rFonts w:ascii="仿宋" w:eastAsia="仿宋" w:hAnsi="仿宋" w:cs="宋体"/>
          <w:color w:val="000000"/>
          <w:kern w:val="0"/>
          <w:sz w:val="32"/>
          <w:szCs w:val="32"/>
        </w:rPr>
        <w:t xml:space="preserve"> </w:t>
      </w:r>
      <w:r>
        <w:rPr>
          <w:rFonts w:ascii="仿宋" w:eastAsia="仿宋" w:hAnsi="仿宋" w:cs="宋体"/>
          <w:color w:val="000000"/>
          <w:kern w:val="0"/>
          <w:sz w:val="32"/>
          <w:szCs w:val="32"/>
        </w:rPr>
        <w:t>审计</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13</w:t>
      </w:r>
      <w:r>
        <w:rPr>
          <w:rFonts w:ascii="仿宋" w:eastAsia="仿宋" w:hAnsi="仿宋" w:cs="宋体"/>
          <w:color w:val="000000"/>
          <w:kern w:val="0"/>
          <w:sz w:val="32"/>
          <w:szCs w:val="32"/>
        </w:rPr>
        <w:t>：</w:t>
      </w:r>
      <w:r>
        <w:rPr>
          <w:rFonts w:ascii="仿宋" w:eastAsia="仿宋" w:hAnsi="仿宋" w:cs="宋体"/>
          <w:color w:val="000000"/>
          <w:kern w:val="0"/>
          <w:sz w:val="32"/>
          <w:szCs w:val="32"/>
        </w:rPr>
        <w:t>00—15</w:t>
      </w:r>
      <w:r>
        <w:rPr>
          <w:rFonts w:ascii="仿宋" w:eastAsia="仿宋" w:hAnsi="仿宋" w:cs="宋体"/>
          <w:color w:val="000000"/>
          <w:kern w:val="0"/>
          <w:sz w:val="32"/>
          <w:szCs w:val="32"/>
        </w:rPr>
        <w:t>：</w:t>
      </w:r>
      <w:r>
        <w:rPr>
          <w:rFonts w:ascii="仿宋" w:eastAsia="仿宋" w:hAnsi="仿宋" w:cs="宋体"/>
          <w:color w:val="000000"/>
          <w:kern w:val="0"/>
          <w:sz w:val="32"/>
          <w:szCs w:val="32"/>
        </w:rPr>
        <w:t>30</w:t>
      </w:r>
      <w:r>
        <w:rPr>
          <w:rFonts w:ascii="宋体" w:hAnsi="宋体" w:cs="宋体" w:hint="eastAsia"/>
          <w:color w:val="000000"/>
          <w:kern w:val="0"/>
          <w:sz w:val="32"/>
          <w:szCs w:val="32"/>
        </w:rPr>
        <w:t>  </w:t>
      </w:r>
      <w:r>
        <w:rPr>
          <w:rFonts w:ascii="仿宋" w:eastAsia="仿宋" w:hAnsi="仿宋" w:cs="宋体"/>
          <w:color w:val="000000"/>
          <w:kern w:val="0"/>
          <w:sz w:val="32"/>
          <w:szCs w:val="32"/>
        </w:rPr>
        <w:t xml:space="preserve"> </w:t>
      </w:r>
      <w:r>
        <w:rPr>
          <w:rFonts w:ascii="仿宋" w:eastAsia="仿宋" w:hAnsi="仿宋" w:cs="宋体"/>
          <w:color w:val="000000"/>
          <w:kern w:val="0"/>
          <w:sz w:val="32"/>
          <w:szCs w:val="32"/>
        </w:rPr>
        <w:t>财务成本管理</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17</w:t>
      </w:r>
      <w:r>
        <w:rPr>
          <w:rFonts w:ascii="仿宋" w:eastAsia="仿宋" w:hAnsi="仿宋" w:cs="宋体"/>
          <w:color w:val="000000"/>
          <w:kern w:val="0"/>
          <w:sz w:val="32"/>
          <w:szCs w:val="32"/>
        </w:rPr>
        <w:t>：</w:t>
      </w:r>
      <w:r>
        <w:rPr>
          <w:rFonts w:ascii="仿宋" w:eastAsia="仿宋" w:hAnsi="仿宋" w:cs="宋体"/>
          <w:color w:val="000000"/>
          <w:kern w:val="0"/>
          <w:sz w:val="32"/>
          <w:szCs w:val="32"/>
        </w:rPr>
        <w:t>30—19</w:t>
      </w:r>
      <w:r>
        <w:rPr>
          <w:rFonts w:ascii="仿宋" w:eastAsia="仿宋" w:hAnsi="仿宋" w:cs="宋体"/>
          <w:color w:val="000000"/>
          <w:kern w:val="0"/>
          <w:sz w:val="32"/>
          <w:szCs w:val="32"/>
        </w:rPr>
        <w:t>：</w:t>
      </w:r>
      <w:r>
        <w:rPr>
          <w:rFonts w:ascii="仿宋" w:eastAsia="仿宋" w:hAnsi="仿宋" w:cs="宋体"/>
          <w:color w:val="000000"/>
          <w:kern w:val="0"/>
          <w:sz w:val="32"/>
          <w:szCs w:val="32"/>
        </w:rPr>
        <w:t>30</w:t>
      </w:r>
      <w:r>
        <w:rPr>
          <w:rFonts w:ascii="宋体" w:hAnsi="宋体" w:cs="宋体" w:hint="eastAsia"/>
          <w:color w:val="000000"/>
          <w:kern w:val="0"/>
          <w:sz w:val="32"/>
          <w:szCs w:val="32"/>
        </w:rPr>
        <w:t>  </w:t>
      </w:r>
      <w:r>
        <w:rPr>
          <w:rFonts w:ascii="仿宋" w:eastAsia="仿宋" w:hAnsi="仿宋" w:cs="宋体"/>
          <w:color w:val="000000"/>
          <w:kern w:val="0"/>
          <w:sz w:val="32"/>
          <w:szCs w:val="32"/>
        </w:rPr>
        <w:t xml:space="preserve"> </w:t>
      </w:r>
      <w:r>
        <w:rPr>
          <w:rFonts w:ascii="仿宋" w:eastAsia="仿宋" w:hAnsi="仿宋" w:cs="宋体"/>
          <w:color w:val="000000"/>
          <w:kern w:val="0"/>
          <w:sz w:val="32"/>
          <w:szCs w:val="32"/>
        </w:rPr>
        <w:t>经济法</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201</w:t>
      </w:r>
      <w:r>
        <w:rPr>
          <w:rFonts w:ascii="仿宋" w:eastAsia="仿宋" w:hAnsi="仿宋" w:cs="宋体" w:hint="eastAsia"/>
          <w:color w:val="000000"/>
          <w:kern w:val="0"/>
          <w:sz w:val="32"/>
          <w:szCs w:val="32"/>
        </w:rPr>
        <w:t>9</w:t>
      </w:r>
      <w:r>
        <w:rPr>
          <w:rFonts w:ascii="仿宋" w:eastAsia="仿宋" w:hAnsi="仿宋" w:cs="宋体"/>
          <w:color w:val="000000"/>
          <w:kern w:val="0"/>
          <w:sz w:val="32"/>
          <w:szCs w:val="32"/>
        </w:rPr>
        <w:t>年</w:t>
      </w:r>
      <w:r>
        <w:rPr>
          <w:rFonts w:ascii="仿宋" w:eastAsia="仿宋" w:hAnsi="仿宋" w:cs="宋体"/>
          <w:color w:val="000000"/>
          <w:kern w:val="0"/>
          <w:sz w:val="32"/>
          <w:szCs w:val="32"/>
        </w:rPr>
        <w:t>10</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20</w:t>
      </w:r>
      <w:r>
        <w:rPr>
          <w:rFonts w:ascii="仿宋" w:eastAsia="仿宋" w:hAnsi="仿宋" w:cs="宋体"/>
          <w:color w:val="000000"/>
          <w:kern w:val="0"/>
          <w:sz w:val="32"/>
          <w:szCs w:val="32"/>
        </w:rPr>
        <w:t>日</w:t>
      </w:r>
      <w:r>
        <w:rPr>
          <w:rFonts w:ascii="宋体" w:hAnsi="宋体" w:cs="宋体" w:hint="eastAsia"/>
          <w:color w:val="000000"/>
          <w:kern w:val="0"/>
          <w:sz w:val="32"/>
          <w:szCs w:val="32"/>
        </w:rPr>
        <w:t> </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08</w:t>
      </w:r>
      <w:r>
        <w:rPr>
          <w:rFonts w:ascii="仿宋" w:eastAsia="仿宋" w:hAnsi="仿宋" w:cs="宋体"/>
          <w:color w:val="000000"/>
          <w:kern w:val="0"/>
          <w:sz w:val="32"/>
          <w:szCs w:val="32"/>
        </w:rPr>
        <w:t>：</w:t>
      </w:r>
      <w:r>
        <w:rPr>
          <w:rFonts w:ascii="仿宋" w:eastAsia="仿宋" w:hAnsi="仿宋" w:cs="宋体"/>
          <w:color w:val="000000"/>
          <w:kern w:val="0"/>
          <w:sz w:val="32"/>
          <w:szCs w:val="32"/>
        </w:rPr>
        <w:t>30—11</w:t>
      </w:r>
      <w:r>
        <w:rPr>
          <w:rFonts w:ascii="仿宋" w:eastAsia="仿宋" w:hAnsi="仿宋" w:cs="宋体"/>
          <w:color w:val="000000"/>
          <w:kern w:val="0"/>
          <w:sz w:val="32"/>
          <w:szCs w:val="32"/>
        </w:rPr>
        <w:t>：</w:t>
      </w:r>
      <w:r>
        <w:rPr>
          <w:rFonts w:ascii="仿宋" w:eastAsia="仿宋" w:hAnsi="仿宋" w:cs="宋体"/>
          <w:color w:val="000000"/>
          <w:kern w:val="0"/>
          <w:sz w:val="32"/>
          <w:szCs w:val="32"/>
        </w:rPr>
        <w:t>30</w:t>
      </w:r>
      <w:r>
        <w:rPr>
          <w:rFonts w:ascii="宋体" w:hAnsi="宋体" w:cs="宋体" w:hint="eastAsia"/>
          <w:color w:val="000000"/>
          <w:kern w:val="0"/>
          <w:sz w:val="32"/>
          <w:szCs w:val="32"/>
        </w:rPr>
        <w:t>  </w:t>
      </w:r>
      <w:r>
        <w:rPr>
          <w:rFonts w:ascii="仿宋" w:eastAsia="仿宋" w:hAnsi="仿宋" w:cs="宋体"/>
          <w:color w:val="000000"/>
          <w:kern w:val="0"/>
          <w:sz w:val="32"/>
          <w:szCs w:val="32"/>
        </w:rPr>
        <w:t xml:space="preserve"> </w:t>
      </w:r>
      <w:r>
        <w:rPr>
          <w:rFonts w:ascii="仿宋" w:eastAsia="仿宋" w:hAnsi="仿宋" w:cs="宋体"/>
          <w:color w:val="000000"/>
          <w:kern w:val="0"/>
          <w:sz w:val="32"/>
          <w:szCs w:val="32"/>
        </w:rPr>
        <w:t>会计</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13</w:t>
      </w:r>
      <w:r>
        <w:rPr>
          <w:rFonts w:ascii="仿宋" w:eastAsia="仿宋" w:hAnsi="仿宋" w:cs="宋体"/>
          <w:color w:val="000000"/>
          <w:kern w:val="0"/>
          <w:sz w:val="32"/>
          <w:szCs w:val="32"/>
        </w:rPr>
        <w:t>：</w:t>
      </w:r>
      <w:r>
        <w:rPr>
          <w:rFonts w:ascii="仿宋" w:eastAsia="仿宋" w:hAnsi="仿宋" w:cs="宋体"/>
          <w:color w:val="000000"/>
          <w:kern w:val="0"/>
          <w:sz w:val="32"/>
          <w:szCs w:val="32"/>
        </w:rPr>
        <w:t>30—15</w:t>
      </w:r>
      <w:r>
        <w:rPr>
          <w:rFonts w:ascii="仿宋" w:eastAsia="仿宋" w:hAnsi="仿宋" w:cs="宋体"/>
          <w:color w:val="000000"/>
          <w:kern w:val="0"/>
          <w:sz w:val="32"/>
          <w:szCs w:val="32"/>
        </w:rPr>
        <w:t>：</w:t>
      </w:r>
      <w:r>
        <w:rPr>
          <w:rFonts w:ascii="仿宋" w:eastAsia="仿宋" w:hAnsi="仿宋" w:cs="宋体"/>
          <w:color w:val="000000"/>
          <w:kern w:val="0"/>
          <w:sz w:val="32"/>
          <w:szCs w:val="32"/>
        </w:rPr>
        <w:t>30</w:t>
      </w:r>
      <w:r>
        <w:rPr>
          <w:rFonts w:ascii="宋体" w:hAnsi="宋体" w:cs="宋体" w:hint="eastAsia"/>
          <w:color w:val="000000"/>
          <w:kern w:val="0"/>
          <w:sz w:val="32"/>
          <w:szCs w:val="32"/>
        </w:rPr>
        <w:t>  </w:t>
      </w:r>
      <w:r>
        <w:rPr>
          <w:rFonts w:ascii="仿宋" w:eastAsia="仿宋" w:hAnsi="仿宋" w:cs="宋体"/>
          <w:color w:val="000000"/>
          <w:kern w:val="0"/>
          <w:sz w:val="32"/>
          <w:szCs w:val="32"/>
        </w:rPr>
        <w:t xml:space="preserve"> </w:t>
      </w:r>
      <w:r>
        <w:rPr>
          <w:rFonts w:ascii="仿宋" w:eastAsia="仿宋" w:hAnsi="仿宋" w:cs="宋体"/>
          <w:color w:val="000000"/>
          <w:kern w:val="0"/>
          <w:sz w:val="32"/>
          <w:szCs w:val="32"/>
        </w:rPr>
        <w:t>公司战略与风险管理</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17</w:t>
      </w:r>
      <w:r>
        <w:rPr>
          <w:rFonts w:ascii="仿宋" w:eastAsia="仿宋" w:hAnsi="仿宋" w:cs="宋体"/>
          <w:color w:val="000000"/>
          <w:kern w:val="0"/>
          <w:sz w:val="32"/>
          <w:szCs w:val="32"/>
        </w:rPr>
        <w:t>：</w:t>
      </w:r>
      <w:r>
        <w:rPr>
          <w:rFonts w:ascii="仿宋" w:eastAsia="仿宋" w:hAnsi="仿宋" w:cs="宋体"/>
          <w:color w:val="000000"/>
          <w:kern w:val="0"/>
          <w:sz w:val="32"/>
          <w:szCs w:val="32"/>
        </w:rPr>
        <w:t>30—19</w:t>
      </w:r>
      <w:r>
        <w:rPr>
          <w:rFonts w:ascii="仿宋" w:eastAsia="仿宋" w:hAnsi="仿宋" w:cs="宋体"/>
          <w:color w:val="000000"/>
          <w:kern w:val="0"/>
          <w:sz w:val="32"/>
          <w:szCs w:val="32"/>
        </w:rPr>
        <w:t>：</w:t>
      </w:r>
      <w:r>
        <w:rPr>
          <w:rFonts w:ascii="仿宋" w:eastAsia="仿宋" w:hAnsi="仿宋" w:cs="宋体"/>
          <w:color w:val="000000"/>
          <w:kern w:val="0"/>
          <w:sz w:val="32"/>
          <w:szCs w:val="32"/>
        </w:rPr>
        <w:t>30</w:t>
      </w:r>
      <w:r>
        <w:rPr>
          <w:rFonts w:ascii="宋体" w:hAnsi="宋体" w:cs="宋体" w:hint="eastAsia"/>
          <w:color w:val="000000"/>
          <w:kern w:val="0"/>
          <w:sz w:val="32"/>
          <w:szCs w:val="32"/>
        </w:rPr>
        <w:t>  </w:t>
      </w:r>
      <w:r>
        <w:rPr>
          <w:rFonts w:ascii="仿宋" w:eastAsia="仿宋" w:hAnsi="仿宋" w:cs="宋体"/>
          <w:color w:val="000000"/>
          <w:kern w:val="0"/>
          <w:sz w:val="32"/>
          <w:szCs w:val="32"/>
        </w:rPr>
        <w:t xml:space="preserve"> </w:t>
      </w:r>
      <w:r>
        <w:rPr>
          <w:rFonts w:ascii="仿宋" w:eastAsia="仿宋" w:hAnsi="仿宋" w:cs="宋体"/>
          <w:color w:val="000000"/>
          <w:kern w:val="0"/>
          <w:sz w:val="32"/>
          <w:szCs w:val="32"/>
        </w:rPr>
        <w:t>税法</w:t>
      </w:r>
    </w:p>
    <w:p w:rsidR="008C3661" w:rsidRDefault="005C6CC4">
      <w:pPr>
        <w:spacing w:line="560" w:lineRule="exact"/>
        <w:ind w:rightChars="14" w:right="29" w:firstLineChars="200" w:firstLine="643"/>
        <w:rPr>
          <w:rFonts w:ascii="仿宋" w:eastAsia="仿宋" w:hAnsi="仿宋"/>
          <w:sz w:val="32"/>
          <w:szCs w:val="32"/>
        </w:rPr>
      </w:pPr>
      <w:r>
        <w:rPr>
          <w:rFonts w:ascii="仿宋" w:eastAsia="仿宋" w:hAnsi="仿宋" w:cs="宋体" w:hint="eastAsia"/>
          <w:b/>
          <w:color w:val="000000"/>
          <w:kern w:val="0"/>
          <w:sz w:val="32"/>
          <w:szCs w:val="32"/>
        </w:rPr>
        <w:t>由于</w:t>
      </w:r>
      <w:r>
        <w:rPr>
          <w:rFonts w:ascii="仿宋" w:eastAsia="仿宋" w:hAnsi="仿宋" w:cs="宋体"/>
          <w:b/>
          <w:color w:val="000000"/>
          <w:kern w:val="0"/>
          <w:sz w:val="32"/>
          <w:szCs w:val="32"/>
        </w:rPr>
        <w:t>参加会计科目考试的考生较多</w:t>
      </w:r>
      <w:r>
        <w:rPr>
          <w:rFonts w:ascii="仿宋" w:eastAsia="仿宋" w:hAnsi="仿宋" w:cs="宋体" w:hint="eastAsia"/>
          <w:b/>
          <w:color w:val="000000"/>
          <w:kern w:val="0"/>
          <w:sz w:val="32"/>
          <w:szCs w:val="32"/>
        </w:rPr>
        <w:t>，</w:t>
      </w:r>
      <w:r>
        <w:rPr>
          <w:rFonts w:ascii="仿宋" w:eastAsia="仿宋" w:hAnsi="仿宋" w:cs="宋体"/>
          <w:b/>
          <w:color w:val="000000"/>
          <w:kern w:val="0"/>
          <w:sz w:val="32"/>
          <w:szCs w:val="32"/>
        </w:rPr>
        <w:t>201</w:t>
      </w:r>
      <w:r>
        <w:rPr>
          <w:rFonts w:ascii="仿宋" w:eastAsia="仿宋" w:hAnsi="仿宋" w:cs="宋体" w:hint="eastAsia"/>
          <w:b/>
          <w:color w:val="000000"/>
          <w:kern w:val="0"/>
          <w:sz w:val="32"/>
          <w:szCs w:val="32"/>
        </w:rPr>
        <w:t>9</w:t>
      </w:r>
      <w:r>
        <w:rPr>
          <w:rFonts w:ascii="仿宋" w:eastAsia="仿宋" w:hAnsi="仿宋" w:cs="宋体"/>
          <w:b/>
          <w:color w:val="000000"/>
          <w:kern w:val="0"/>
          <w:sz w:val="32"/>
          <w:szCs w:val="32"/>
        </w:rPr>
        <w:t>年</w:t>
      </w:r>
      <w:r>
        <w:rPr>
          <w:rFonts w:ascii="仿宋" w:eastAsia="仿宋" w:hAnsi="仿宋" w:cs="宋体" w:hint="eastAsia"/>
          <w:b/>
          <w:color w:val="000000"/>
          <w:kern w:val="0"/>
          <w:sz w:val="32"/>
          <w:szCs w:val="32"/>
        </w:rPr>
        <w:t>重庆</w:t>
      </w:r>
      <w:r>
        <w:rPr>
          <w:rFonts w:ascii="仿宋" w:eastAsia="仿宋" w:hAnsi="仿宋" w:cs="宋体"/>
          <w:b/>
          <w:color w:val="000000"/>
          <w:kern w:val="0"/>
          <w:sz w:val="32"/>
          <w:szCs w:val="32"/>
        </w:rPr>
        <w:t>考区会计科目安排两场考试，考生可在</w:t>
      </w:r>
      <w:r>
        <w:rPr>
          <w:rFonts w:ascii="仿宋" w:eastAsia="仿宋" w:hAnsi="仿宋" w:cs="宋体" w:hint="eastAsia"/>
          <w:b/>
          <w:color w:val="000000"/>
          <w:kern w:val="0"/>
          <w:sz w:val="32"/>
          <w:szCs w:val="32"/>
        </w:rPr>
        <w:t>201</w:t>
      </w:r>
      <w:r>
        <w:rPr>
          <w:rFonts w:ascii="仿宋" w:eastAsia="仿宋" w:hAnsi="仿宋" w:cs="宋体" w:hint="eastAsia"/>
          <w:b/>
          <w:color w:val="000000"/>
          <w:kern w:val="0"/>
          <w:sz w:val="32"/>
          <w:szCs w:val="32"/>
        </w:rPr>
        <w:t>9</w:t>
      </w:r>
      <w:r>
        <w:rPr>
          <w:rFonts w:ascii="仿宋" w:eastAsia="仿宋" w:hAnsi="仿宋" w:cs="宋体" w:hint="eastAsia"/>
          <w:b/>
          <w:color w:val="000000"/>
          <w:kern w:val="0"/>
          <w:sz w:val="32"/>
          <w:szCs w:val="32"/>
        </w:rPr>
        <w:t>年</w:t>
      </w:r>
      <w:r>
        <w:rPr>
          <w:rFonts w:ascii="仿宋" w:eastAsia="仿宋" w:hAnsi="仿宋" w:cs="宋体"/>
          <w:b/>
          <w:color w:val="000000"/>
          <w:kern w:val="0"/>
          <w:sz w:val="32"/>
          <w:szCs w:val="32"/>
        </w:rPr>
        <w:t>5</w:t>
      </w:r>
      <w:r>
        <w:rPr>
          <w:rFonts w:ascii="仿宋" w:eastAsia="仿宋" w:hAnsi="仿宋" w:cs="宋体"/>
          <w:b/>
          <w:color w:val="000000"/>
          <w:kern w:val="0"/>
          <w:sz w:val="32"/>
          <w:szCs w:val="32"/>
        </w:rPr>
        <w:t>月</w:t>
      </w:r>
      <w:r>
        <w:rPr>
          <w:rFonts w:ascii="仿宋" w:eastAsia="仿宋" w:hAnsi="仿宋" w:cs="宋体"/>
          <w:b/>
          <w:color w:val="000000"/>
          <w:kern w:val="0"/>
          <w:sz w:val="32"/>
          <w:szCs w:val="32"/>
        </w:rPr>
        <w:t>15</w:t>
      </w:r>
      <w:r>
        <w:rPr>
          <w:rFonts w:ascii="仿宋" w:eastAsia="仿宋" w:hAnsi="仿宋" w:cs="宋体"/>
          <w:b/>
          <w:color w:val="000000"/>
          <w:kern w:val="0"/>
          <w:sz w:val="32"/>
          <w:szCs w:val="32"/>
        </w:rPr>
        <w:t>日后登录网报系统查询考试时间安排，并以准考证上载明的时间为准参加考试。</w:t>
      </w:r>
    </w:p>
    <w:p w:rsidR="008C3661" w:rsidRDefault="005C6CC4">
      <w:pPr>
        <w:spacing w:line="560" w:lineRule="exact"/>
        <w:ind w:rightChars="14" w:right="29" w:firstLineChars="200" w:firstLine="640"/>
        <w:rPr>
          <w:rFonts w:ascii="仿宋" w:eastAsia="仿宋" w:hAnsi="仿宋"/>
          <w:sz w:val="32"/>
          <w:szCs w:val="32"/>
        </w:rPr>
      </w:pPr>
      <w:r>
        <w:rPr>
          <w:rFonts w:ascii="黑体" w:eastAsia="黑体" w:hAnsi="黑体" w:hint="eastAsia"/>
          <w:bCs/>
          <w:sz w:val="32"/>
          <w:szCs w:val="32"/>
        </w:rPr>
        <w:t>七</w:t>
      </w:r>
      <w:r>
        <w:rPr>
          <w:rFonts w:ascii="黑体" w:eastAsia="黑体" w:hAnsi="黑体" w:hint="eastAsia"/>
          <w:bCs/>
          <w:sz w:val="32"/>
          <w:szCs w:val="32"/>
        </w:rPr>
        <w:t>、准考证的下载打印</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综合阶段考试</w:t>
      </w:r>
      <w:r>
        <w:rPr>
          <w:rFonts w:ascii="仿宋" w:eastAsia="仿宋" w:hAnsi="仿宋" w:cs="宋体" w:hint="eastAsia"/>
          <w:color w:val="000000"/>
          <w:kern w:val="0"/>
          <w:sz w:val="32"/>
          <w:szCs w:val="32"/>
        </w:rPr>
        <w:t>考生</w:t>
      </w:r>
      <w:r>
        <w:rPr>
          <w:rFonts w:ascii="仿宋" w:eastAsia="仿宋" w:hAnsi="仿宋" w:cs="宋体"/>
          <w:color w:val="000000"/>
          <w:kern w:val="0"/>
          <w:sz w:val="32"/>
          <w:szCs w:val="32"/>
        </w:rPr>
        <w:t>应当于</w:t>
      </w:r>
      <w:r>
        <w:rPr>
          <w:rFonts w:ascii="仿宋" w:eastAsia="仿宋" w:hAnsi="仿宋" w:cs="宋体" w:hint="eastAsia"/>
          <w:color w:val="000000"/>
          <w:kern w:val="0"/>
          <w:sz w:val="32"/>
          <w:szCs w:val="32"/>
        </w:rPr>
        <w:t>2019</w:t>
      </w:r>
      <w:r>
        <w:rPr>
          <w:rFonts w:ascii="仿宋" w:eastAsia="仿宋" w:hAnsi="仿宋" w:cs="宋体" w:hint="eastAsia"/>
          <w:color w:val="000000"/>
          <w:kern w:val="0"/>
          <w:sz w:val="32"/>
          <w:szCs w:val="32"/>
        </w:rPr>
        <w:t>年</w:t>
      </w:r>
      <w:r>
        <w:rPr>
          <w:rFonts w:ascii="仿宋" w:eastAsia="仿宋" w:hAnsi="仿宋" w:cs="宋体"/>
          <w:color w:val="000000"/>
          <w:kern w:val="0"/>
          <w:sz w:val="32"/>
          <w:szCs w:val="32"/>
        </w:rPr>
        <w:t>8</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5</w:t>
      </w:r>
      <w:r>
        <w:rPr>
          <w:rFonts w:ascii="仿宋" w:eastAsia="仿宋" w:hAnsi="仿宋" w:cs="宋体"/>
          <w:color w:val="000000"/>
          <w:kern w:val="0"/>
          <w:sz w:val="32"/>
          <w:szCs w:val="32"/>
        </w:rPr>
        <w:t>日至</w:t>
      </w:r>
      <w:r>
        <w:rPr>
          <w:rFonts w:ascii="仿宋" w:eastAsia="仿宋" w:hAnsi="仿宋" w:cs="宋体" w:hint="eastAsia"/>
          <w:color w:val="000000"/>
          <w:kern w:val="0"/>
          <w:sz w:val="32"/>
          <w:szCs w:val="32"/>
        </w:rPr>
        <w:t>21</w:t>
      </w:r>
      <w:r>
        <w:rPr>
          <w:rFonts w:ascii="仿宋" w:eastAsia="仿宋" w:hAnsi="仿宋" w:cs="宋体"/>
          <w:color w:val="000000"/>
          <w:kern w:val="0"/>
          <w:sz w:val="32"/>
          <w:szCs w:val="32"/>
        </w:rPr>
        <w:t>日期间（每天</w:t>
      </w:r>
      <w:r>
        <w:rPr>
          <w:rFonts w:ascii="仿宋" w:eastAsia="仿宋" w:hAnsi="仿宋" w:cs="宋体"/>
          <w:color w:val="000000"/>
          <w:kern w:val="0"/>
          <w:sz w:val="32"/>
          <w:szCs w:val="32"/>
        </w:rPr>
        <w:t>8</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00—20:00</w:t>
      </w:r>
      <w:r>
        <w:rPr>
          <w:rFonts w:ascii="仿宋" w:eastAsia="仿宋" w:hAnsi="仿宋" w:cs="宋体"/>
          <w:color w:val="000000"/>
          <w:kern w:val="0"/>
          <w:sz w:val="32"/>
          <w:szCs w:val="32"/>
        </w:rPr>
        <w:t>），登录网报系统下载打印准考证。</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color w:val="000000"/>
          <w:kern w:val="0"/>
          <w:sz w:val="32"/>
          <w:szCs w:val="32"/>
        </w:rPr>
        <w:t>专业阶段考试</w:t>
      </w:r>
      <w:r>
        <w:rPr>
          <w:rFonts w:ascii="仿宋" w:eastAsia="仿宋" w:hAnsi="仿宋" w:cs="宋体" w:hint="eastAsia"/>
          <w:color w:val="000000"/>
          <w:kern w:val="0"/>
          <w:sz w:val="32"/>
          <w:szCs w:val="32"/>
        </w:rPr>
        <w:t>考生</w:t>
      </w:r>
      <w:r>
        <w:rPr>
          <w:rFonts w:ascii="仿宋" w:eastAsia="仿宋" w:hAnsi="仿宋" w:cs="宋体"/>
          <w:color w:val="000000"/>
          <w:kern w:val="0"/>
          <w:sz w:val="32"/>
          <w:szCs w:val="32"/>
        </w:rPr>
        <w:t>应当于</w:t>
      </w:r>
      <w:r>
        <w:rPr>
          <w:rFonts w:ascii="仿宋" w:eastAsia="仿宋" w:hAnsi="仿宋" w:cs="宋体" w:hint="eastAsia"/>
          <w:color w:val="000000"/>
          <w:kern w:val="0"/>
          <w:sz w:val="32"/>
          <w:szCs w:val="32"/>
        </w:rPr>
        <w:t>2019</w:t>
      </w:r>
      <w:r>
        <w:rPr>
          <w:rFonts w:ascii="仿宋" w:eastAsia="仿宋" w:hAnsi="仿宋" w:cs="宋体" w:hint="eastAsia"/>
          <w:color w:val="000000"/>
          <w:kern w:val="0"/>
          <w:sz w:val="32"/>
          <w:szCs w:val="32"/>
        </w:rPr>
        <w:t>年</w:t>
      </w:r>
      <w:r>
        <w:rPr>
          <w:rFonts w:ascii="仿宋" w:eastAsia="仿宋" w:hAnsi="仿宋" w:cs="宋体"/>
          <w:color w:val="000000"/>
          <w:kern w:val="0"/>
          <w:sz w:val="32"/>
          <w:szCs w:val="32"/>
        </w:rPr>
        <w:t>9</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23</w:t>
      </w:r>
      <w:r>
        <w:rPr>
          <w:rFonts w:ascii="仿宋" w:eastAsia="仿宋" w:hAnsi="仿宋" w:cs="宋体"/>
          <w:color w:val="000000"/>
          <w:kern w:val="0"/>
          <w:sz w:val="32"/>
          <w:szCs w:val="32"/>
        </w:rPr>
        <w:t>日至</w:t>
      </w:r>
      <w:r>
        <w:rPr>
          <w:rFonts w:ascii="仿宋" w:eastAsia="仿宋" w:hAnsi="仿宋" w:cs="宋体"/>
          <w:color w:val="000000"/>
          <w:kern w:val="0"/>
          <w:sz w:val="32"/>
          <w:szCs w:val="32"/>
        </w:rPr>
        <w:t>9</w:t>
      </w:r>
      <w:r>
        <w:rPr>
          <w:rFonts w:ascii="仿宋" w:eastAsia="仿宋" w:hAnsi="仿宋" w:cs="宋体"/>
          <w:color w:val="000000"/>
          <w:kern w:val="0"/>
          <w:sz w:val="32"/>
          <w:szCs w:val="32"/>
        </w:rPr>
        <w:t>月</w:t>
      </w:r>
      <w:r>
        <w:rPr>
          <w:rFonts w:ascii="仿宋" w:eastAsia="仿宋" w:hAnsi="仿宋" w:cs="宋体"/>
          <w:color w:val="000000"/>
          <w:kern w:val="0"/>
          <w:sz w:val="32"/>
          <w:szCs w:val="32"/>
        </w:rPr>
        <w:t>30</w:t>
      </w:r>
      <w:r>
        <w:rPr>
          <w:rFonts w:ascii="仿宋" w:eastAsia="仿宋" w:hAnsi="仿宋" w:cs="宋体"/>
          <w:color w:val="000000"/>
          <w:kern w:val="0"/>
          <w:sz w:val="32"/>
          <w:szCs w:val="32"/>
        </w:rPr>
        <w:t>日、</w:t>
      </w:r>
      <w:r>
        <w:rPr>
          <w:rFonts w:ascii="仿宋" w:eastAsia="仿宋" w:hAnsi="仿宋" w:cs="宋体"/>
          <w:color w:val="000000"/>
          <w:kern w:val="0"/>
          <w:sz w:val="32"/>
          <w:szCs w:val="32"/>
        </w:rPr>
        <w:t>10</w:t>
      </w:r>
      <w:r>
        <w:rPr>
          <w:rFonts w:ascii="仿宋" w:eastAsia="仿宋" w:hAnsi="仿宋" w:cs="宋体"/>
          <w:color w:val="000000"/>
          <w:kern w:val="0"/>
          <w:sz w:val="32"/>
          <w:szCs w:val="32"/>
        </w:rPr>
        <w:t>月</w:t>
      </w:r>
      <w:r>
        <w:rPr>
          <w:rFonts w:ascii="仿宋" w:eastAsia="仿宋" w:hAnsi="仿宋" w:cs="宋体"/>
          <w:color w:val="000000"/>
          <w:kern w:val="0"/>
          <w:sz w:val="32"/>
          <w:szCs w:val="32"/>
        </w:rPr>
        <w:t>8</w:t>
      </w:r>
      <w:r>
        <w:rPr>
          <w:rFonts w:ascii="仿宋" w:eastAsia="仿宋" w:hAnsi="仿宋" w:cs="宋体"/>
          <w:color w:val="000000"/>
          <w:kern w:val="0"/>
          <w:sz w:val="32"/>
          <w:szCs w:val="32"/>
        </w:rPr>
        <w:t>日至</w:t>
      </w:r>
      <w:r>
        <w:rPr>
          <w:rFonts w:ascii="仿宋" w:eastAsia="仿宋" w:hAnsi="仿宋" w:cs="宋体"/>
          <w:color w:val="000000"/>
          <w:kern w:val="0"/>
          <w:sz w:val="32"/>
          <w:szCs w:val="32"/>
        </w:rPr>
        <w:t>10</w:t>
      </w:r>
      <w:r>
        <w:rPr>
          <w:rFonts w:ascii="仿宋" w:eastAsia="仿宋" w:hAnsi="仿宋" w:cs="宋体"/>
          <w:color w:val="000000"/>
          <w:kern w:val="0"/>
          <w:sz w:val="32"/>
          <w:szCs w:val="32"/>
        </w:rPr>
        <w:t>月</w:t>
      </w:r>
      <w:r>
        <w:rPr>
          <w:rFonts w:ascii="仿宋" w:eastAsia="仿宋" w:hAnsi="仿宋" w:cs="宋体" w:hint="eastAsia"/>
          <w:color w:val="000000"/>
          <w:kern w:val="0"/>
          <w:sz w:val="32"/>
          <w:szCs w:val="32"/>
        </w:rPr>
        <w:t>16</w:t>
      </w:r>
      <w:r>
        <w:rPr>
          <w:rFonts w:ascii="仿宋" w:eastAsia="仿宋" w:hAnsi="仿宋" w:cs="宋体"/>
          <w:color w:val="000000"/>
          <w:kern w:val="0"/>
          <w:sz w:val="32"/>
          <w:szCs w:val="32"/>
        </w:rPr>
        <w:t>日期间（每天</w:t>
      </w:r>
      <w:r>
        <w:rPr>
          <w:rFonts w:ascii="仿宋" w:eastAsia="仿宋" w:hAnsi="仿宋" w:cs="宋体"/>
          <w:color w:val="000000"/>
          <w:kern w:val="0"/>
          <w:sz w:val="32"/>
          <w:szCs w:val="32"/>
        </w:rPr>
        <w:t>8:00—20:00</w:t>
      </w:r>
      <w:r>
        <w:rPr>
          <w:rFonts w:ascii="仿宋" w:eastAsia="仿宋" w:hAnsi="仿宋" w:cs="宋体"/>
          <w:color w:val="000000"/>
          <w:kern w:val="0"/>
          <w:sz w:val="32"/>
          <w:szCs w:val="32"/>
        </w:rPr>
        <w:t>），登录网报系统下载打印准考证。</w:t>
      </w:r>
    </w:p>
    <w:p w:rsidR="008C3661" w:rsidRDefault="005C6CC4">
      <w:pPr>
        <w:spacing w:line="560" w:lineRule="exact"/>
        <w:ind w:rightChars="14" w:right="29" w:firstLineChars="200" w:firstLine="643"/>
        <w:rPr>
          <w:rFonts w:ascii="仿宋" w:eastAsia="仿宋" w:hAnsi="仿宋" w:cs="宋体"/>
          <w:b/>
          <w:bCs/>
          <w:color w:val="000000"/>
          <w:kern w:val="0"/>
          <w:sz w:val="32"/>
          <w:szCs w:val="32"/>
        </w:rPr>
      </w:pPr>
      <w:r>
        <w:rPr>
          <w:rFonts w:ascii="仿宋" w:eastAsia="仿宋" w:hAnsi="仿宋" w:cs="宋体" w:hint="eastAsia"/>
          <w:b/>
          <w:bCs/>
          <w:color w:val="000000"/>
          <w:kern w:val="0"/>
          <w:sz w:val="32"/>
          <w:szCs w:val="32"/>
        </w:rPr>
        <w:t>请报名人员按时进行打印并妥善保管</w:t>
      </w:r>
      <w:r>
        <w:rPr>
          <w:rFonts w:ascii="仿宋" w:eastAsia="仿宋" w:hAnsi="仿宋" w:cs="宋体" w:hint="eastAsia"/>
          <w:b/>
          <w:bCs/>
          <w:color w:val="000000"/>
          <w:kern w:val="0"/>
          <w:sz w:val="32"/>
          <w:szCs w:val="32"/>
        </w:rPr>
        <w:t>准考证</w:t>
      </w:r>
      <w:r>
        <w:rPr>
          <w:rFonts w:ascii="仿宋" w:eastAsia="仿宋" w:hAnsi="仿宋" w:cs="宋体" w:hint="eastAsia"/>
          <w:b/>
          <w:bCs/>
          <w:color w:val="000000"/>
          <w:kern w:val="0"/>
          <w:sz w:val="32"/>
          <w:szCs w:val="32"/>
        </w:rPr>
        <w:t>。</w:t>
      </w:r>
    </w:p>
    <w:p w:rsidR="008C3661" w:rsidRDefault="005C6CC4">
      <w:pPr>
        <w:spacing w:line="560" w:lineRule="exact"/>
        <w:ind w:rightChars="14" w:right="29" w:firstLineChars="200" w:firstLine="640"/>
        <w:rPr>
          <w:rFonts w:ascii="黑体" w:eastAsia="黑体" w:hAnsi="黑体"/>
          <w:sz w:val="32"/>
          <w:szCs w:val="32"/>
        </w:rPr>
      </w:pPr>
      <w:r>
        <w:rPr>
          <w:rFonts w:ascii="黑体" w:eastAsia="黑体" w:hAnsi="黑体" w:hint="eastAsia"/>
          <w:sz w:val="32"/>
          <w:szCs w:val="32"/>
        </w:rPr>
        <w:t>八</w:t>
      </w:r>
      <w:r>
        <w:rPr>
          <w:rFonts w:ascii="黑体" w:eastAsia="黑体" w:hAnsi="黑体" w:hint="eastAsia"/>
          <w:sz w:val="32"/>
          <w:szCs w:val="32"/>
        </w:rPr>
        <w:t>、</w:t>
      </w:r>
      <w:r>
        <w:rPr>
          <w:rFonts w:ascii="黑体" w:eastAsia="黑体" w:hAnsi="黑体" w:hint="eastAsia"/>
          <w:sz w:val="32"/>
          <w:szCs w:val="32"/>
        </w:rPr>
        <w:t>成绩认定</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（一）考生答卷由中注协组织集中评阅。考试成绩经财政部注册会计师考试委员会认定后发布，考生可于</w:t>
      </w:r>
      <w:r>
        <w:rPr>
          <w:rFonts w:ascii="仿宋" w:eastAsia="仿宋" w:hAnsi="仿宋" w:cs="宋体" w:hint="eastAsia"/>
          <w:color w:val="000000"/>
          <w:kern w:val="0"/>
          <w:sz w:val="32"/>
          <w:szCs w:val="32"/>
        </w:rPr>
        <w:t>2019</w:t>
      </w:r>
      <w:r>
        <w:rPr>
          <w:rFonts w:ascii="仿宋" w:eastAsia="仿宋" w:hAnsi="仿宋" w:cs="宋体" w:hint="eastAsia"/>
          <w:color w:val="000000"/>
          <w:kern w:val="0"/>
          <w:sz w:val="32"/>
          <w:szCs w:val="32"/>
        </w:rPr>
        <w:t>年</w:t>
      </w:r>
      <w:r>
        <w:rPr>
          <w:rFonts w:ascii="仿宋" w:eastAsia="仿宋" w:hAnsi="仿宋" w:cs="宋体" w:hint="eastAsia"/>
          <w:color w:val="000000"/>
          <w:kern w:val="0"/>
          <w:sz w:val="32"/>
          <w:szCs w:val="32"/>
        </w:rPr>
        <w:t>12</w:t>
      </w:r>
      <w:r>
        <w:rPr>
          <w:rFonts w:ascii="仿宋" w:eastAsia="仿宋" w:hAnsi="仿宋" w:cs="宋体" w:hint="eastAsia"/>
          <w:color w:val="000000"/>
          <w:kern w:val="0"/>
          <w:sz w:val="32"/>
          <w:szCs w:val="32"/>
        </w:rPr>
        <w:t>月下旬登录网报系统查询成绩并下载打印成绩单。</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（二）每科考试均实行百分制，</w:t>
      </w:r>
      <w:r>
        <w:rPr>
          <w:rFonts w:ascii="仿宋" w:eastAsia="仿宋" w:hAnsi="仿宋" w:cs="宋体" w:hint="eastAsia"/>
          <w:color w:val="000000"/>
          <w:kern w:val="0"/>
          <w:sz w:val="32"/>
          <w:szCs w:val="32"/>
        </w:rPr>
        <w:t>60</w:t>
      </w:r>
      <w:r>
        <w:rPr>
          <w:rFonts w:ascii="仿宋" w:eastAsia="仿宋" w:hAnsi="仿宋" w:cs="宋体" w:hint="eastAsia"/>
          <w:color w:val="000000"/>
          <w:kern w:val="0"/>
          <w:sz w:val="32"/>
          <w:szCs w:val="32"/>
        </w:rPr>
        <w:t>分为成绩合格分数线。</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（三）专业阶段考试的单科考试合格成绩</w:t>
      </w:r>
      <w:r>
        <w:rPr>
          <w:rFonts w:ascii="仿宋" w:eastAsia="仿宋" w:hAnsi="仿宋" w:cs="宋体" w:hint="eastAsia"/>
          <w:color w:val="000000"/>
          <w:kern w:val="0"/>
          <w:sz w:val="32"/>
          <w:szCs w:val="32"/>
        </w:rPr>
        <w:t>5</w:t>
      </w:r>
      <w:r>
        <w:rPr>
          <w:rFonts w:ascii="仿宋" w:eastAsia="仿宋" w:hAnsi="仿宋" w:cs="宋体" w:hint="eastAsia"/>
          <w:color w:val="000000"/>
          <w:kern w:val="0"/>
          <w:sz w:val="32"/>
          <w:szCs w:val="32"/>
        </w:rPr>
        <w:t>年内有效。对在连续</w:t>
      </w:r>
      <w:r>
        <w:rPr>
          <w:rFonts w:ascii="仿宋" w:eastAsia="仿宋" w:hAnsi="仿宋" w:cs="宋体" w:hint="eastAsia"/>
          <w:color w:val="000000"/>
          <w:kern w:val="0"/>
          <w:sz w:val="32"/>
          <w:szCs w:val="32"/>
        </w:rPr>
        <w:t>5</w:t>
      </w:r>
      <w:r>
        <w:rPr>
          <w:rFonts w:ascii="仿宋" w:eastAsia="仿宋" w:hAnsi="仿宋" w:cs="宋体" w:hint="eastAsia"/>
          <w:color w:val="000000"/>
          <w:kern w:val="0"/>
          <w:sz w:val="32"/>
          <w:szCs w:val="32"/>
        </w:rPr>
        <w:t>个年度考试中取得专业阶段考试全部科目合格成绩的考生，颁发注册会计师全国统一考试专业阶段考试合格证。</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注册会计师全国统一考试专业阶段考试合格证由考生到专业阶段最后科目考试报考所在省级注协申领。</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（四）对取得综合阶段考试科目合格成绩的考生，颁发注册会计师全国统一考试全科合格证。</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注册会计师全国统一考试全科合格证由考生到综合阶段报考所在省级注协申领。</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（五）重庆地区注册会计师全国统一考试专业阶段合格证、全科合格证的领取事宜以</w:t>
      </w:r>
      <w:bookmarkStart w:id="8" w:name="_GoBack"/>
      <w:bookmarkEnd w:id="8"/>
      <w:r>
        <w:rPr>
          <w:rFonts w:ascii="仿宋" w:eastAsia="仿宋" w:hAnsi="仿宋" w:cs="宋体" w:hint="eastAsia"/>
          <w:color w:val="000000"/>
          <w:kern w:val="0"/>
          <w:sz w:val="32"/>
          <w:szCs w:val="32"/>
        </w:rPr>
        <w:t>协会官网发布通知为准。</w:t>
      </w:r>
    </w:p>
    <w:p w:rsidR="008C3661" w:rsidRDefault="005C6CC4">
      <w:pPr>
        <w:spacing w:line="560" w:lineRule="exact"/>
        <w:ind w:rightChars="14" w:right="29" w:firstLineChars="200" w:firstLine="640"/>
        <w:rPr>
          <w:rFonts w:ascii="仿宋" w:eastAsia="仿宋" w:hAnsi="仿宋"/>
          <w:sz w:val="32"/>
          <w:szCs w:val="32"/>
        </w:rPr>
      </w:pPr>
      <w:r>
        <w:rPr>
          <w:rFonts w:ascii="黑体" w:eastAsia="黑体" w:hAnsi="黑体" w:hint="eastAsia"/>
          <w:sz w:val="32"/>
          <w:szCs w:val="32"/>
        </w:rPr>
        <w:t>九、</w:t>
      </w:r>
      <w:r>
        <w:rPr>
          <w:rFonts w:ascii="黑体" w:eastAsia="黑体" w:hAnsi="黑体" w:hint="eastAsia"/>
          <w:sz w:val="32"/>
          <w:szCs w:val="32"/>
        </w:rPr>
        <w:t>考试辅导教材</w:t>
      </w:r>
    </w:p>
    <w:p w:rsidR="008C3661" w:rsidRDefault="005C6CC4">
      <w:pPr>
        <w:spacing w:line="560" w:lineRule="exact"/>
        <w:ind w:rightChars="14" w:right="29" w:firstLineChars="200" w:firstLine="640"/>
        <w:rPr>
          <w:rFonts w:ascii="仿宋" w:eastAsia="仿宋" w:hAnsi="仿宋"/>
          <w:sz w:val="32"/>
          <w:szCs w:val="32"/>
        </w:rPr>
      </w:pPr>
      <w:r>
        <w:rPr>
          <w:rFonts w:ascii="仿宋" w:eastAsia="仿宋" w:hAnsi="仿宋" w:cs="宋体" w:hint="eastAsia"/>
          <w:color w:val="000000"/>
          <w:kern w:val="0"/>
          <w:sz w:val="32"/>
          <w:szCs w:val="32"/>
        </w:rPr>
        <w:t>中注协根据</w:t>
      </w:r>
      <w:r>
        <w:rPr>
          <w:rFonts w:ascii="仿宋" w:eastAsia="仿宋" w:hAnsi="仿宋" w:hint="eastAsia"/>
          <w:sz w:val="32"/>
          <w:szCs w:val="32"/>
        </w:rPr>
        <w:t>《注册会计师全国统一考试大纲——专业阶段考试（</w:t>
      </w:r>
      <w:r>
        <w:rPr>
          <w:rFonts w:ascii="仿宋" w:eastAsia="仿宋" w:hAnsi="仿宋" w:hint="eastAsia"/>
          <w:sz w:val="32"/>
          <w:szCs w:val="32"/>
        </w:rPr>
        <w:t>2019</w:t>
      </w:r>
      <w:r>
        <w:rPr>
          <w:rFonts w:ascii="仿宋" w:eastAsia="仿宋" w:hAnsi="仿宋" w:hint="eastAsia"/>
          <w:sz w:val="32"/>
          <w:szCs w:val="32"/>
        </w:rPr>
        <w:t>年）》和《注册会计师全国统一考试大纲——综合阶段考试（</w:t>
      </w:r>
      <w:r>
        <w:rPr>
          <w:rFonts w:ascii="仿宋" w:eastAsia="仿宋" w:hAnsi="仿宋" w:hint="eastAsia"/>
          <w:sz w:val="32"/>
          <w:szCs w:val="32"/>
        </w:rPr>
        <w:t>2019</w:t>
      </w:r>
      <w:r>
        <w:rPr>
          <w:rFonts w:ascii="仿宋" w:eastAsia="仿宋" w:hAnsi="仿宋" w:hint="eastAsia"/>
          <w:sz w:val="32"/>
          <w:szCs w:val="32"/>
        </w:rPr>
        <w:t>年）》，组织编写专业阶段</w:t>
      </w:r>
      <w:r>
        <w:rPr>
          <w:rFonts w:ascii="仿宋" w:eastAsia="仿宋" w:hAnsi="仿宋" w:hint="eastAsia"/>
          <w:sz w:val="32"/>
          <w:szCs w:val="32"/>
        </w:rPr>
        <w:t>6</w:t>
      </w:r>
      <w:r>
        <w:rPr>
          <w:rFonts w:ascii="仿宋" w:eastAsia="仿宋" w:hAnsi="仿宋" w:hint="eastAsia"/>
          <w:sz w:val="32"/>
          <w:szCs w:val="32"/>
        </w:rPr>
        <w:t>个科目考试辅导教材、专业阶段和综合阶段试题汇编，以及经济法规汇编，由中国财经出版传媒集团</w:t>
      </w:r>
      <w:r>
        <w:rPr>
          <w:rFonts w:ascii="仿宋" w:eastAsia="仿宋" w:hAnsi="仿宋" w:hint="eastAsia"/>
          <w:sz w:val="32"/>
          <w:szCs w:val="32"/>
        </w:rPr>
        <w:t>出版发行。</w:t>
      </w:r>
      <w:r>
        <w:rPr>
          <w:rFonts w:ascii="仿宋" w:eastAsia="仿宋" w:hAnsi="仿宋" w:cs="宋体" w:hint="eastAsia"/>
          <w:color w:val="000000"/>
          <w:kern w:val="0"/>
          <w:sz w:val="32"/>
          <w:szCs w:val="32"/>
        </w:rPr>
        <w:t>考生</w:t>
      </w:r>
      <w:r>
        <w:rPr>
          <w:rFonts w:ascii="仿宋" w:eastAsia="仿宋" w:hAnsi="仿宋" w:cs="宋体"/>
          <w:color w:val="000000"/>
          <w:kern w:val="0"/>
          <w:sz w:val="32"/>
          <w:szCs w:val="32"/>
        </w:rPr>
        <w:t>可</w:t>
      </w:r>
      <w:r>
        <w:rPr>
          <w:rFonts w:ascii="仿宋" w:eastAsia="仿宋" w:hAnsi="仿宋" w:cs="宋体" w:hint="eastAsia"/>
          <w:color w:val="000000"/>
          <w:kern w:val="0"/>
          <w:sz w:val="32"/>
          <w:szCs w:val="32"/>
        </w:rPr>
        <w:t>到重庆各书店</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出版社指定的</w:t>
      </w:r>
      <w:r>
        <w:rPr>
          <w:rFonts w:ascii="仿宋" w:eastAsia="仿宋" w:hAnsi="仿宋" w:cs="宋体" w:hint="eastAsia"/>
          <w:color w:val="000000"/>
          <w:kern w:val="0"/>
          <w:sz w:val="32"/>
          <w:szCs w:val="32"/>
        </w:rPr>
        <w:t>网上</w:t>
      </w:r>
      <w:r>
        <w:rPr>
          <w:rFonts w:ascii="仿宋" w:eastAsia="仿宋" w:hAnsi="仿宋" w:cs="宋体" w:hint="eastAsia"/>
          <w:color w:val="000000"/>
          <w:kern w:val="0"/>
          <w:sz w:val="32"/>
          <w:szCs w:val="32"/>
        </w:rPr>
        <w:t>书店</w:t>
      </w:r>
      <w:r>
        <w:rPr>
          <w:rFonts w:ascii="仿宋" w:eastAsia="仿宋" w:hAnsi="仿宋" w:cs="宋体" w:hint="eastAsia"/>
          <w:color w:val="000000"/>
          <w:kern w:val="0"/>
          <w:sz w:val="32"/>
          <w:szCs w:val="32"/>
        </w:rPr>
        <w:t>自</w:t>
      </w:r>
      <w:r>
        <w:rPr>
          <w:rFonts w:ascii="仿宋" w:eastAsia="仿宋" w:hAnsi="仿宋" w:cs="宋体" w:hint="eastAsia"/>
          <w:color w:val="000000"/>
          <w:kern w:val="0"/>
          <w:sz w:val="32"/>
          <w:szCs w:val="32"/>
        </w:rPr>
        <w:t>愿</w:t>
      </w:r>
      <w:r>
        <w:rPr>
          <w:rFonts w:ascii="仿宋" w:eastAsia="仿宋" w:hAnsi="仿宋" w:cs="宋体" w:hint="eastAsia"/>
          <w:color w:val="000000"/>
          <w:kern w:val="0"/>
          <w:sz w:val="32"/>
          <w:szCs w:val="32"/>
        </w:rPr>
        <w:t>购买。</w:t>
      </w:r>
    </w:p>
    <w:p w:rsidR="008C3661" w:rsidRDefault="005C6CC4">
      <w:pPr>
        <w:pStyle w:val="3"/>
        <w:spacing w:after="0" w:line="560" w:lineRule="exact"/>
        <w:ind w:leftChars="0" w:left="0" w:firstLineChars="200" w:firstLine="640"/>
        <w:rPr>
          <w:rFonts w:ascii="黑体" w:eastAsia="黑体" w:hAnsi="黑体"/>
          <w:sz w:val="32"/>
          <w:szCs w:val="32"/>
        </w:rPr>
      </w:pPr>
      <w:r>
        <w:rPr>
          <w:rFonts w:ascii="黑体" w:eastAsia="黑体" w:hAnsi="黑体" w:hint="eastAsia"/>
          <w:sz w:val="32"/>
          <w:szCs w:val="32"/>
        </w:rPr>
        <w:t>十</w:t>
      </w:r>
      <w:r>
        <w:rPr>
          <w:rFonts w:ascii="黑体" w:eastAsia="黑体" w:hAnsi="黑体" w:hint="eastAsia"/>
          <w:sz w:val="32"/>
          <w:szCs w:val="32"/>
        </w:rPr>
        <w:t>、其他注意事项</w:t>
      </w:r>
    </w:p>
    <w:p w:rsidR="008C3661" w:rsidRDefault="005C6CC4">
      <w:pPr>
        <w:pStyle w:val="3"/>
        <w:spacing w:after="0" w:line="560" w:lineRule="exact"/>
        <w:ind w:leftChars="0" w:left="0" w:firstLineChars="200" w:firstLine="640"/>
        <w:rPr>
          <w:rFonts w:ascii="黑体" w:eastAsia="黑体" w:hAnsi="黑体"/>
          <w:sz w:val="32"/>
          <w:szCs w:val="32"/>
        </w:rPr>
      </w:pPr>
      <w:r>
        <w:rPr>
          <w:rFonts w:ascii="仿宋" w:eastAsia="仿宋" w:hAnsi="仿宋" w:cs="宋体"/>
          <w:color w:val="000000"/>
          <w:kern w:val="0"/>
          <w:sz w:val="32"/>
          <w:szCs w:val="32"/>
        </w:rPr>
        <w:t>（一）报名人员应当认真阅读《注册会计师全国统一考试办法》、《注册会计师全国统一考试违规行为处理办法》等相关文件（可在中注协网站</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CPA</w:t>
      </w:r>
      <w:r>
        <w:rPr>
          <w:rFonts w:ascii="仿宋" w:eastAsia="仿宋" w:hAnsi="仿宋" w:cs="宋体" w:hint="eastAsia"/>
          <w:color w:val="000000"/>
          <w:kern w:val="0"/>
          <w:sz w:val="32"/>
          <w:szCs w:val="32"/>
        </w:rPr>
        <w:t>考试</w:t>
      </w:r>
      <w:r>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专栏</w:t>
      </w:r>
      <w:r>
        <w:rPr>
          <w:rFonts w:ascii="仿宋" w:eastAsia="仿宋" w:hAnsi="仿宋" w:cs="宋体"/>
          <w:color w:val="000000"/>
          <w:kern w:val="0"/>
          <w:sz w:val="32"/>
          <w:szCs w:val="32"/>
        </w:rPr>
        <w:t>查阅），报名完成即视为全部认同并承诺遵守上述文件。</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（二）</w:t>
      </w:r>
      <w:r>
        <w:rPr>
          <w:rFonts w:ascii="仿宋" w:eastAsia="仿宋" w:hAnsi="仿宋" w:cs="宋体" w:hint="eastAsia"/>
          <w:color w:val="000000"/>
          <w:kern w:val="0"/>
          <w:sz w:val="32"/>
          <w:szCs w:val="32"/>
        </w:rPr>
        <w:t>考生</w:t>
      </w:r>
      <w:r>
        <w:rPr>
          <w:rFonts w:ascii="仿宋" w:eastAsia="仿宋" w:hAnsi="仿宋" w:cs="宋体"/>
          <w:color w:val="000000"/>
          <w:kern w:val="0"/>
          <w:sz w:val="32"/>
          <w:szCs w:val="32"/>
        </w:rPr>
        <w:t>下载打印准考证时，应当认真阅读《注册会计师全国统一考试应考人员考场守则》和有关考试信息，并按要求和准考证载明的考试时间参加考试。</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（三）</w:t>
      </w:r>
      <w:r>
        <w:rPr>
          <w:rFonts w:ascii="仿宋" w:eastAsia="仿宋" w:hAnsi="仿宋" w:cs="宋体"/>
          <w:color w:val="000000"/>
          <w:kern w:val="0"/>
          <w:sz w:val="32"/>
          <w:szCs w:val="32"/>
        </w:rPr>
        <w:t>报名人员可登录</w:t>
      </w:r>
      <w:hyperlink r:id="rId8" w:history="1">
        <w:r>
          <w:rPr>
            <w:rStyle w:val="a8"/>
            <w:rFonts w:ascii="仿宋" w:eastAsia="仿宋" w:hAnsi="仿宋" w:cs="宋体"/>
            <w:kern w:val="0"/>
            <w:sz w:val="32"/>
            <w:szCs w:val="32"/>
          </w:rPr>
          <w:t>http://cpademo.cicpa.org.cn</w:t>
        </w:r>
      </w:hyperlink>
      <w:r>
        <w:rPr>
          <w:rFonts w:ascii="仿宋" w:eastAsia="仿宋" w:hAnsi="仿宋" w:cs="宋体" w:hint="eastAsia"/>
          <w:color w:val="000000"/>
          <w:kern w:val="0"/>
          <w:sz w:val="32"/>
          <w:szCs w:val="32"/>
        </w:rPr>
        <w:t>进行</w:t>
      </w:r>
      <w:r>
        <w:rPr>
          <w:rFonts w:ascii="仿宋" w:eastAsia="仿宋" w:hAnsi="仿宋" w:cs="宋体" w:hint="eastAsia"/>
          <w:color w:val="000000"/>
          <w:kern w:val="0"/>
          <w:sz w:val="32"/>
          <w:szCs w:val="32"/>
        </w:rPr>
        <w:t>考前机考</w:t>
      </w:r>
      <w:r>
        <w:rPr>
          <w:rFonts w:ascii="仿宋" w:eastAsia="仿宋" w:hAnsi="仿宋" w:cs="宋体"/>
          <w:color w:val="000000"/>
          <w:kern w:val="0"/>
          <w:sz w:val="32"/>
          <w:szCs w:val="32"/>
        </w:rPr>
        <w:t>练习，熟悉机考环境和电子化试题形式</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开通</w:t>
      </w:r>
      <w:r>
        <w:rPr>
          <w:rFonts w:ascii="仿宋" w:eastAsia="仿宋" w:hAnsi="仿宋" w:cs="宋体" w:hint="eastAsia"/>
          <w:color w:val="000000"/>
          <w:kern w:val="0"/>
          <w:sz w:val="32"/>
          <w:szCs w:val="32"/>
        </w:rPr>
        <w:t>以中注协官网</w:t>
      </w:r>
      <w:r>
        <w:rPr>
          <w:rFonts w:ascii="仿宋" w:eastAsia="仿宋" w:hAnsi="仿宋" w:cs="宋体" w:hint="eastAsia"/>
          <w:color w:val="000000"/>
          <w:kern w:val="0"/>
          <w:sz w:val="32"/>
          <w:szCs w:val="32"/>
        </w:rPr>
        <w:t>通知</w:t>
      </w:r>
      <w:r>
        <w:rPr>
          <w:rFonts w:ascii="仿宋" w:eastAsia="仿宋" w:hAnsi="仿宋" w:cs="宋体" w:hint="eastAsia"/>
          <w:color w:val="000000"/>
          <w:kern w:val="0"/>
          <w:sz w:val="32"/>
          <w:szCs w:val="32"/>
        </w:rPr>
        <w:t>为准</w:t>
      </w:r>
      <w:r>
        <w:rPr>
          <w:rFonts w:ascii="仿宋" w:eastAsia="仿宋" w:hAnsi="仿宋" w:cs="宋体"/>
          <w:color w:val="000000"/>
          <w:kern w:val="0"/>
          <w:sz w:val="32"/>
          <w:szCs w:val="32"/>
        </w:rPr>
        <w:t>。</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t>（</w:t>
      </w:r>
      <w:r>
        <w:rPr>
          <w:rFonts w:ascii="仿宋" w:eastAsia="仿宋" w:hAnsi="仿宋" w:cs="宋体" w:hint="eastAsia"/>
          <w:color w:val="000000"/>
          <w:kern w:val="0"/>
          <w:sz w:val="32"/>
          <w:szCs w:val="32"/>
        </w:rPr>
        <w:t>四</w:t>
      </w:r>
      <w:r>
        <w:rPr>
          <w:rFonts w:ascii="仿宋" w:eastAsia="仿宋" w:hAnsi="仿宋" w:cs="宋体"/>
          <w:color w:val="000000"/>
          <w:kern w:val="0"/>
          <w:sz w:val="32"/>
          <w:szCs w:val="32"/>
        </w:rPr>
        <w:t>）考生需要对考试成绩复核的，可在成绩发布后第</w:t>
      </w:r>
      <w:r>
        <w:rPr>
          <w:rFonts w:ascii="仿宋" w:eastAsia="仿宋" w:hAnsi="仿宋" w:cs="宋体"/>
          <w:color w:val="000000"/>
          <w:kern w:val="0"/>
          <w:sz w:val="32"/>
          <w:szCs w:val="32"/>
        </w:rPr>
        <w:t>5</w:t>
      </w:r>
      <w:r>
        <w:rPr>
          <w:rFonts w:ascii="仿宋" w:eastAsia="仿宋" w:hAnsi="仿宋" w:cs="宋体"/>
          <w:color w:val="000000"/>
          <w:kern w:val="0"/>
          <w:sz w:val="32"/>
          <w:szCs w:val="32"/>
        </w:rPr>
        <w:t>个工作日起</w:t>
      </w:r>
      <w:r>
        <w:rPr>
          <w:rFonts w:ascii="仿宋" w:eastAsia="仿宋" w:hAnsi="仿宋" w:cs="宋体"/>
          <w:color w:val="000000"/>
          <w:kern w:val="0"/>
          <w:sz w:val="32"/>
          <w:szCs w:val="32"/>
        </w:rPr>
        <w:t>10</w:t>
      </w:r>
      <w:r>
        <w:rPr>
          <w:rFonts w:ascii="仿宋" w:eastAsia="仿宋" w:hAnsi="仿宋" w:cs="宋体"/>
          <w:color w:val="000000"/>
          <w:kern w:val="0"/>
          <w:sz w:val="32"/>
          <w:szCs w:val="32"/>
        </w:rPr>
        <w:t>个工作日内，通过网报系统，提出成绩复核申请，</w:t>
      </w:r>
      <w:r>
        <w:rPr>
          <w:rFonts w:ascii="仿宋" w:eastAsia="仿宋" w:hAnsi="仿宋" w:cs="宋体" w:hint="eastAsia"/>
          <w:color w:val="000000"/>
          <w:kern w:val="0"/>
          <w:sz w:val="32"/>
          <w:szCs w:val="32"/>
        </w:rPr>
        <w:t>由</w:t>
      </w:r>
      <w:r>
        <w:rPr>
          <w:rFonts w:ascii="仿宋" w:eastAsia="仿宋" w:hAnsi="仿宋" w:cs="宋体"/>
          <w:color w:val="000000"/>
          <w:kern w:val="0"/>
          <w:sz w:val="32"/>
          <w:szCs w:val="32"/>
        </w:rPr>
        <w:t>中注协根据《注册会计师全国统一考试成绩复核办法》统一组织成绩复核。</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（五）</w:t>
      </w:r>
      <w:r>
        <w:rPr>
          <w:rFonts w:ascii="仿宋" w:eastAsia="仿宋" w:hAnsi="仿宋" w:cs="宋体" w:hint="eastAsia"/>
          <w:color w:val="000000"/>
          <w:kern w:val="0"/>
          <w:sz w:val="32"/>
          <w:szCs w:val="32"/>
        </w:rPr>
        <w:t>中注协将通过网报系统及官方微信公众号发布考试相关通知，请报名人员随时关注。</w:t>
      </w:r>
    </w:p>
    <w:p w:rsidR="008C3661" w:rsidRDefault="005C6CC4">
      <w:pPr>
        <w:spacing w:line="560" w:lineRule="exact"/>
        <w:ind w:rightChars="14" w:right="29" w:firstLineChars="200" w:firstLine="640"/>
        <w:rPr>
          <w:rFonts w:ascii="仿宋" w:eastAsia="仿宋" w:hAnsi="仿宋" w:cs="宋体"/>
          <w:color w:val="000000"/>
          <w:kern w:val="0"/>
          <w:sz w:val="32"/>
          <w:szCs w:val="32"/>
        </w:rPr>
      </w:pPr>
      <w:r>
        <w:rPr>
          <w:rFonts w:ascii="仿宋_GB2312" w:eastAsia="仿宋_GB2312" w:hint="eastAsia"/>
          <w:sz w:val="32"/>
          <w:szCs w:val="32"/>
        </w:rPr>
        <w:t>（</w:t>
      </w:r>
      <w:r>
        <w:rPr>
          <w:rFonts w:ascii="仿宋_GB2312" w:eastAsia="仿宋_GB2312" w:hint="eastAsia"/>
          <w:sz w:val="32"/>
          <w:szCs w:val="32"/>
        </w:rPr>
        <w:t>六</w:t>
      </w:r>
      <w:r>
        <w:rPr>
          <w:rFonts w:ascii="仿宋_GB2312" w:eastAsia="仿宋_GB2312" w:hint="eastAsia"/>
          <w:sz w:val="32"/>
          <w:szCs w:val="32"/>
        </w:rPr>
        <w:t>）</w:t>
      </w:r>
      <w:r>
        <w:rPr>
          <w:rFonts w:ascii="仿宋_GB2312" w:eastAsia="仿宋_GB2312" w:hint="eastAsia"/>
          <w:sz w:val="32"/>
          <w:szCs w:val="32"/>
        </w:rPr>
        <w:t>重庆市注册会计师考试委员会办公室地址：重庆</w:t>
      </w:r>
      <w:r>
        <w:rPr>
          <w:rFonts w:ascii="仿宋_GB2312" w:eastAsia="仿宋_GB2312" w:hint="eastAsia"/>
          <w:sz w:val="32"/>
          <w:szCs w:val="32"/>
        </w:rPr>
        <w:t>两江</w:t>
      </w:r>
      <w:r>
        <w:rPr>
          <w:rFonts w:ascii="仿宋_GB2312" w:eastAsia="仿宋_GB2312" w:hint="eastAsia"/>
          <w:sz w:val="32"/>
          <w:szCs w:val="32"/>
        </w:rPr>
        <w:t>新区湖霞街</w:t>
      </w:r>
      <w:r>
        <w:rPr>
          <w:rFonts w:ascii="仿宋_GB2312" w:eastAsia="仿宋_GB2312" w:hint="eastAsia"/>
          <w:sz w:val="32"/>
          <w:szCs w:val="32"/>
        </w:rPr>
        <w:t>6</w:t>
      </w:r>
      <w:r>
        <w:rPr>
          <w:rFonts w:ascii="仿宋_GB2312" w:eastAsia="仿宋_GB2312" w:hint="eastAsia"/>
          <w:sz w:val="32"/>
          <w:szCs w:val="32"/>
        </w:rPr>
        <w:t>号重庆财政学校</w:t>
      </w:r>
      <w:r>
        <w:rPr>
          <w:rFonts w:ascii="仿宋_GB2312" w:eastAsia="仿宋_GB2312" w:hint="eastAsia"/>
          <w:sz w:val="32"/>
          <w:szCs w:val="32"/>
        </w:rPr>
        <w:t>B</w:t>
      </w:r>
      <w:r>
        <w:rPr>
          <w:rFonts w:ascii="仿宋_GB2312" w:eastAsia="仿宋_GB2312" w:hint="eastAsia"/>
          <w:sz w:val="32"/>
          <w:szCs w:val="32"/>
        </w:rPr>
        <w:t>区</w:t>
      </w:r>
      <w:r>
        <w:rPr>
          <w:rFonts w:ascii="仿宋_GB2312" w:eastAsia="仿宋_GB2312" w:hint="eastAsia"/>
          <w:sz w:val="32"/>
          <w:szCs w:val="32"/>
        </w:rPr>
        <w:t>重庆市注册会计师协会</w:t>
      </w:r>
      <w:r>
        <w:rPr>
          <w:rFonts w:ascii="仿宋_GB2312" w:eastAsia="仿宋_GB2312" w:hint="eastAsia"/>
          <w:sz w:val="32"/>
          <w:szCs w:val="32"/>
        </w:rPr>
        <w:t>401</w:t>
      </w:r>
      <w:r>
        <w:rPr>
          <w:rFonts w:ascii="仿宋_GB2312" w:eastAsia="仿宋_GB2312" w:hint="eastAsia"/>
          <w:sz w:val="32"/>
          <w:szCs w:val="32"/>
        </w:rPr>
        <w:t>室，电话：</w:t>
      </w:r>
      <w:r>
        <w:rPr>
          <w:rFonts w:ascii="仿宋_GB2312" w:eastAsia="仿宋_GB2312" w:hint="eastAsia"/>
          <w:sz w:val="32"/>
          <w:szCs w:val="32"/>
        </w:rPr>
        <w:t>023-</w:t>
      </w:r>
      <w:r>
        <w:rPr>
          <w:rFonts w:ascii="仿宋_GB2312" w:eastAsia="仿宋_GB2312" w:hint="eastAsia"/>
          <w:sz w:val="32"/>
          <w:szCs w:val="32"/>
        </w:rPr>
        <w:t>67031193</w:t>
      </w:r>
      <w:r>
        <w:rPr>
          <w:rFonts w:ascii="仿宋_GB2312" w:eastAsia="仿宋_GB2312" w:hint="eastAsia"/>
          <w:sz w:val="32"/>
          <w:szCs w:val="32"/>
        </w:rPr>
        <w:t>。</w:t>
      </w:r>
    </w:p>
    <w:p w:rsidR="008C3661" w:rsidRDefault="005C6CC4">
      <w:pPr>
        <w:pStyle w:val="3"/>
        <w:ind w:leftChars="0" w:left="0" w:firstLineChars="200" w:firstLine="320"/>
        <w:jc w:val="center"/>
        <w:rPr>
          <w:rFonts w:ascii="仿宋_GB2312" w:eastAsia="仿宋_GB2312"/>
          <w:sz w:val="28"/>
          <w:szCs w:val="28"/>
        </w:rPr>
      </w:pPr>
      <w:r>
        <w:rPr>
          <w:noProof/>
        </w:rPr>
        <w:drawing>
          <wp:inline distT="0" distB="0" distL="0" distR="0">
            <wp:extent cx="4810760" cy="3113405"/>
            <wp:effectExtent l="0" t="0" r="8890" b="1079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tretch>
                      <a:fillRect/>
                    </a:stretch>
                  </pic:blipFill>
                  <pic:spPr>
                    <a:xfrm>
                      <a:off x="0" y="0"/>
                      <a:ext cx="4810760" cy="3113405"/>
                    </a:xfrm>
                    <a:prstGeom prst="rect">
                      <a:avLst/>
                    </a:prstGeom>
                  </pic:spPr>
                </pic:pic>
              </a:graphicData>
            </a:graphic>
          </wp:inline>
        </w:drawing>
      </w:r>
    </w:p>
    <w:p w:rsidR="008C3661" w:rsidRDefault="008C3661">
      <w:pPr>
        <w:rPr>
          <w:rFonts w:ascii="仿宋_GB2312" w:eastAsia="仿宋_GB2312"/>
          <w:bCs/>
          <w:sz w:val="24"/>
        </w:rPr>
      </w:pPr>
    </w:p>
    <w:p w:rsidR="008C3661" w:rsidRDefault="005C6CC4">
      <w:pPr>
        <w:ind w:leftChars="304" w:left="1918" w:hangingChars="400" w:hanging="1280"/>
        <w:rPr>
          <w:rFonts w:ascii="仿宋_GB2312" w:eastAsia="仿宋_GB2312"/>
          <w:bCs/>
          <w:sz w:val="32"/>
          <w:szCs w:val="32"/>
        </w:rPr>
      </w:pPr>
      <w:r>
        <w:rPr>
          <w:rFonts w:ascii="仿宋_GB2312" w:eastAsia="仿宋_GB2312" w:hint="eastAsia"/>
          <w:bCs/>
          <w:sz w:val="32"/>
          <w:szCs w:val="32"/>
        </w:rPr>
        <w:t>附件</w:t>
      </w:r>
      <w:r>
        <w:rPr>
          <w:rFonts w:ascii="仿宋_GB2312" w:eastAsia="仿宋_GB2312" w:hint="eastAsia"/>
          <w:bCs/>
          <w:sz w:val="32"/>
          <w:szCs w:val="32"/>
        </w:rPr>
        <w:t>1</w:t>
      </w:r>
      <w:r>
        <w:rPr>
          <w:rFonts w:ascii="仿宋_GB2312" w:eastAsia="仿宋_GB2312" w:hint="eastAsia"/>
          <w:bCs/>
          <w:sz w:val="32"/>
          <w:szCs w:val="32"/>
        </w:rPr>
        <w:t>：</w:t>
      </w:r>
      <w:r>
        <w:rPr>
          <w:rFonts w:ascii="仿宋_GB2312" w:eastAsia="仿宋_GB2312" w:hint="eastAsia"/>
          <w:bCs/>
          <w:sz w:val="32"/>
          <w:szCs w:val="32"/>
        </w:rPr>
        <w:t>201</w:t>
      </w:r>
      <w:r>
        <w:rPr>
          <w:rFonts w:ascii="仿宋_GB2312" w:eastAsia="仿宋_GB2312" w:hint="eastAsia"/>
          <w:bCs/>
          <w:sz w:val="32"/>
          <w:szCs w:val="32"/>
        </w:rPr>
        <w:t>9</w:t>
      </w:r>
      <w:r>
        <w:rPr>
          <w:rFonts w:ascii="仿宋_GB2312" w:eastAsia="仿宋_GB2312" w:hint="eastAsia"/>
          <w:bCs/>
          <w:sz w:val="32"/>
          <w:szCs w:val="32"/>
        </w:rPr>
        <w:t>年度注册会计师全国统一考试专业阶段考试科目免试申请表</w:t>
      </w:r>
      <w:r>
        <w:rPr>
          <w:rFonts w:ascii="仿宋_GB2312" w:eastAsia="仿宋_GB2312" w:hint="eastAsia"/>
          <w:bCs/>
          <w:sz w:val="32"/>
          <w:szCs w:val="32"/>
        </w:rPr>
        <w:t>；</w:t>
      </w:r>
    </w:p>
    <w:p w:rsidR="008C3661" w:rsidRDefault="005C6CC4">
      <w:pPr>
        <w:ind w:leftChars="608" w:left="1917" w:hangingChars="200" w:hanging="640"/>
        <w:rPr>
          <w:rFonts w:ascii="仿宋_GB2312" w:eastAsia="仿宋_GB2312"/>
          <w:bCs/>
          <w:sz w:val="32"/>
          <w:szCs w:val="32"/>
        </w:rPr>
      </w:pPr>
      <w:r>
        <w:rPr>
          <w:rFonts w:ascii="仿宋_GB2312" w:eastAsia="仿宋_GB2312" w:hint="eastAsia"/>
          <w:bCs/>
          <w:sz w:val="32"/>
          <w:szCs w:val="32"/>
        </w:rPr>
        <w:t>2</w:t>
      </w:r>
      <w:r>
        <w:rPr>
          <w:rFonts w:ascii="仿宋_GB2312" w:eastAsia="仿宋_GB2312" w:hint="eastAsia"/>
          <w:bCs/>
          <w:sz w:val="32"/>
          <w:szCs w:val="32"/>
        </w:rPr>
        <w:t>：《注册会计师全国统一考试大纲——专业阶段考试（</w:t>
      </w:r>
      <w:r>
        <w:rPr>
          <w:rFonts w:ascii="仿宋_GB2312" w:eastAsia="仿宋_GB2312" w:hint="eastAsia"/>
          <w:bCs/>
          <w:sz w:val="32"/>
          <w:szCs w:val="32"/>
        </w:rPr>
        <w:t>2019</w:t>
      </w:r>
      <w:r>
        <w:rPr>
          <w:rFonts w:ascii="仿宋_GB2312" w:eastAsia="仿宋_GB2312" w:hint="eastAsia"/>
          <w:bCs/>
          <w:sz w:val="32"/>
          <w:szCs w:val="32"/>
        </w:rPr>
        <w:t>年）》；</w:t>
      </w:r>
    </w:p>
    <w:p w:rsidR="008C3661" w:rsidRDefault="005C6CC4">
      <w:pPr>
        <w:ind w:leftChars="608" w:left="1917" w:hangingChars="200" w:hanging="640"/>
        <w:rPr>
          <w:rFonts w:ascii="仿宋_GB2312" w:eastAsia="仿宋_GB2312"/>
          <w:bCs/>
          <w:sz w:val="32"/>
          <w:szCs w:val="32"/>
        </w:rPr>
      </w:pPr>
      <w:r>
        <w:rPr>
          <w:rFonts w:ascii="仿宋_GB2312" w:eastAsia="仿宋_GB2312" w:hint="eastAsia"/>
          <w:bCs/>
          <w:sz w:val="32"/>
          <w:szCs w:val="32"/>
        </w:rPr>
        <w:t>3</w:t>
      </w:r>
      <w:r>
        <w:rPr>
          <w:rFonts w:ascii="仿宋_GB2312" w:eastAsia="仿宋_GB2312" w:hint="eastAsia"/>
          <w:bCs/>
          <w:sz w:val="32"/>
          <w:szCs w:val="32"/>
        </w:rPr>
        <w:t>：《注册会计师全国统一考试大纲——综合阶段考试（</w:t>
      </w:r>
      <w:r>
        <w:rPr>
          <w:rFonts w:ascii="仿宋_GB2312" w:eastAsia="仿宋_GB2312" w:hint="eastAsia"/>
          <w:bCs/>
          <w:sz w:val="32"/>
          <w:szCs w:val="32"/>
        </w:rPr>
        <w:t>2019</w:t>
      </w:r>
      <w:r>
        <w:rPr>
          <w:rFonts w:ascii="仿宋_GB2312" w:eastAsia="仿宋_GB2312" w:hint="eastAsia"/>
          <w:bCs/>
          <w:sz w:val="32"/>
          <w:szCs w:val="32"/>
        </w:rPr>
        <w:t>年）》。</w:t>
      </w:r>
    </w:p>
    <w:p w:rsidR="008C3661" w:rsidRDefault="008C3661">
      <w:pPr>
        <w:ind w:firstLineChars="400" w:firstLine="1280"/>
        <w:rPr>
          <w:rFonts w:ascii="仿宋_GB2312" w:eastAsia="仿宋_GB2312"/>
          <w:bCs/>
          <w:sz w:val="32"/>
          <w:szCs w:val="32"/>
        </w:rPr>
      </w:pPr>
    </w:p>
    <w:p w:rsidR="008C3661" w:rsidRDefault="008C3661">
      <w:pPr>
        <w:rPr>
          <w:rFonts w:ascii="仿宋_GB2312" w:eastAsia="仿宋_GB2312"/>
          <w:bCs/>
          <w:sz w:val="24"/>
        </w:rPr>
      </w:pPr>
    </w:p>
    <w:p w:rsidR="008C3661" w:rsidRDefault="008C3661">
      <w:pPr>
        <w:rPr>
          <w:rFonts w:ascii="仿宋_GB2312" w:eastAsia="仿宋_GB2312"/>
          <w:bCs/>
          <w:sz w:val="24"/>
        </w:rPr>
      </w:pPr>
    </w:p>
    <w:p w:rsidR="008C3661" w:rsidRDefault="005C6CC4">
      <w:pPr>
        <w:ind w:firstLineChars="1800" w:firstLine="576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w:t>
      </w:r>
    </w:p>
    <w:p w:rsidR="008C3661" w:rsidRDefault="008C3661">
      <w:pPr>
        <w:rPr>
          <w:rFonts w:ascii="仿宋_GB2312" w:eastAsia="仿宋_GB2312"/>
          <w:bCs/>
          <w:sz w:val="32"/>
          <w:szCs w:val="32"/>
        </w:rPr>
      </w:pPr>
    </w:p>
    <w:sectPr w:rsidR="008C3661" w:rsidSect="008C3661">
      <w:footerReference w:type="even" r:id="rId10"/>
      <w:footerReference w:type="default" r:id="rId11"/>
      <w:pgSz w:w="11906" w:h="16838"/>
      <w:pgMar w:top="1701" w:right="1797" w:bottom="170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661" w:rsidRDefault="008C3661" w:rsidP="008C3661">
      <w:r>
        <w:separator/>
      </w:r>
    </w:p>
  </w:endnote>
  <w:endnote w:type="continuationSeparator" w:id="0">
    <w:p w:rsidR="008C3661" w:rsidRDefault="008C3661" w:rsidP="008C36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661" w:rsidRDefault="008C3661">
    <w:pPr>
      <w:pStyle w:val="a5"/>
      <w:framePr w:wrap="around" w:vAnchor="text" w:hAnchor="margin" w:xAlign="center" w:y="1"/>
      <w:rPr>
        <w:rStyle w:val="a7"/>
      </w:rPr>
    </w:pPr>
    <w:r>
      <w:rPr>
        <w:rStyle w:val="a7"/>
      </w:rPr>
      <w:fldChar w:fldCharType="begin"/>
    </w:r>
    <w:r w:rsidR="005C6CC4">
      <w:rPr>
        <w:rStyle w:val="a7"/>
      </w:rPr>
      <w:instrText xml:space="preserve">PAGE  </w:instrText>
    </w:r>
    <w:r>
      <w:rPr>
        <w:rStyle w:val="a7"/>
      </w:rPr>
      <w:fldChar w:fldCharType="end"/>
    </w:r>
  </w:p>
  <w:p w:rsidR="008C3661" w:rsidRDefault="008C366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661" w:rsidRDefault="008C3661">
    <w:pPr>
      <w:pStyle w:val="a5"/>
      <w:framePr w:wrap="around" w:vAnchor="text" w:hAnchor="margin" w:xAlign="center" w:y="1"/>
      <w:rPr>
        <w:rStyle w:val="a7"/>
      </w:rPr>
    </w:pPr>
    <w:r>
      <w:rPr>
        <w:rStyle w:val="a7"/>
      </w:rPr>
      <w:fldChar w:fldCharType="begin"/>
    </w:r>
    <w:r w:rsidR="005C6CC4">
      <w:rPr>
        <w:rStyle w:val="a7"/>
      </w:rPr>
      <w:instrText xml:space="preserve">PAGE  </w:instrText>
    </w:r>
    <w:r>
      <w:rPr>
        <w:rStyle w:val="a7"/>
      </w:rPr>
      <w:fldChar w:fldCharType="separate"/>
    </w:r>
    <w:r w:rsidR="005C6CC4">
      <w:rPr>
        <w:rStyle w:val="a7"/>
        <w:noProof/>
      </w:rPr>
      <w:t>4</w:t>
    </w:r>
    <w:r>
      <w:rPr>
        <w:rStyle w:val="a7"/>
      </w:rPr>
      <w:fldChar w:fldCharType="end"/>
    </w:r>
  </w:p>
  <w:p w:rsidR="008C3661" w:rsidRDefault="008C366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661" w:rsidRDefault="008C3661" w:rsidP="008C3661">
      <w:r>
        <w:separator/>
      </w:r>
    </w:p>
  </w:footnote>
  <w:footnote w:type="continuationSeparator" w:id="0">
    <w:p w:rsidR="008C3661" w:rsidRDefault="008C3661" w:rsidP="008C36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revisionView w:markup="0"/>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780A"/>
    <w:rsid w:val="00066676"/>
    <w:rsid w:val="0009070C"/>
    <w:rsid w:val="000A56B6"/>
    <w:rsid w:val="00154838"/>
    <w:rsid w:val="00160103"/>
    <w:rsid w:val="00187300"/>
    <w:rsid w:val="002C5E7A"/>
    <w:rsid w:val="002C7C51"/>
    <w:rsid w:val="002D0AAB"/>
    <w:rsid w:val="002D0BF3"/>
    <w:rsid w:val="003165AA"/>
    <w:rsid w:val="00350A75"/>
    <w:rsid w:val="003822D4"/>
    <w:rsid w:val="003D5A2B"/>
    <w:rsid w:val="004027F7"/>
    <w:rsid w:val="00421870"/>
    <w:rsid w:val="00432B86"/>
    <w:rsid w:val="00463528"/>
    <w:rsid w:val="00485C76"/>
    <w:rsid w:val="004A6300"/>
    <w:rsid w:val="00551138"/>
    <w:rsid w:val="005C1C72"/>
    <w:rsid w:val="005C6CC4"/>
    <w:rsid w:val="0065102A"/>
    <w:rsid w:val="006576BB"/>
    <w:rsid w:val="006623E7"/>
    <w:rsid w:val="006E6EC8"/>
    <w:rsid w:val="0070089F"/>
    <w:rsid w:val="00723467"/>
    <w:rsid w:val="00780AF8"/>
    <w:rsid w:val="007908B8"/>
    <w:rsid w:val="007C00DF"/>
    <w:rsid w:val="007C1FDD"/>
    <w:rsid w:val="00800370"/>
    <w:rsid w:val="00892C7C"/>
    <w:rsid w:val="008A0270"/>
    <w:rsid w:val="008A7C67"/>
    <w:rsid w:val="008B7008"/>
    <w:rsid w:val="008B780A"/>
    <w:rsid w:val="008C3661"/>
    <w:rsid w:val="00940470"/>
    <w:rsid w:val="009A184F"/>
    <w:rsid w:val="009A22BF"/>
    <w:rsid w:val="009D6653"/>
    <w:rsid w:val="00A00C87"/>
    <w:rsid w:val="00A558B6"/>
    <w:rsid w:val="00AC6038"/>
    <w:rsid w:val="00AD2719"/>
    <w:rsid w:val="00B12743"/>
    <w:rsid w:val="00B17D84"/>
    <w:rsid w:val="00B26AA7"/>
    <w:rsid w:val="00B85663"/>
    <w:rsid w:val="00B92DBF"/>
    <w:rsid w:val="00B94542"/>
    <w:rsid w:val="00BA13A2"/>
    <w:rsid w:val="00BE510B"/>
    <w:rsid w:val="00C019B2"/>
    <w:rsid w:val="00C5127D"/>
    <w:rsid w:val="00C60A07"/>
    <w:rsid w:val="00CA29C7"/>
    <w:rsid w:val="00CC5685"/>
    <w:rsid w:val="00D322D0"/>
    <w:rsid w:val="00DA0953"/>
    <w:rsid w:val="00E029BD"/>
    <w:rsid w:val="00E067FE"/>
    <w:rsid w:val="00E978AD"/>
    <w:rsid w:val="00EA1C86"/>
    <w:rsid w:val="00EA695A"/>
    <w:rsid w:val="00EC4230"/>
    <w:rsid w:val="00EC71D5"/>
    <w:rsid w:val="00F1722C"/>
    <w:rsid w:val="00F52561"/>
    <w:rsid w:val="00F95C97"/>
    <w:rsid w:val="00FE28A3"/>
    <w:rsid w:val="011B5CCD"/>
    <w:rsid w:val="01D62807"/>
    <w:rsid w:val="08965FA0"/>
    <w:rsid w:val="0FB7638E"/>
    <w:rsid w:val="29377A62"/>
    <w:rsid w:val="34822C96"/>
    <w:rsid w:val="359B2735"/>
    <w:rsid w:val="36C30B72"/>
    <w:rsid w:val="3DF2496B"/>
    <w:rsid w:val="40C02B97"/>
    <w:rsid w:val="46507E9D"/>
    <w:rsid w:val="49812AD1"/>
    <w:rsid w:val="4DBA2186"/>
    <w:rsid w:val="4DEC5FF1"/>
    <w:rsid w:val="578D3D2D"/>
    <w:rsid w:val="58396A86"/>
    <w:rsid w:val="58580A06"/>
    <w:rsid w:val="58EE3A35"/>
    <w:rsid w:val="5ABA4A7D"/>
    <w:rsid w:val="5BCC398D"/>
    <w:rsid w:val="5C5C25CD"/>
    <w:rsid w:val="5DB135C3"/>
    <w:rsid w:val="5EE666C2"/>
    <w:rsid w:val="5F6B4E64"/>
    <w:rsid w:val="6AA468EC"/>
    <w:rsid w:val="6AB35DCE"/>
    <w:rsid w:val="6B3D45DB"/>
    <w:rsid w:val="6EB603BA"/>
    <w:rsid w:val="72742D32"/>
    <w:rsid w:val="7E714A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Body Text Indent 3" w:semiHidden="0" w:uiPriority="0" w:unhideWhenUsed="0"/>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66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8C3661"/>
    <w:pPr>
      <w:ind w:leftChars="2500" w:left="100"/>
    </w:pPr>
  </w:style>
  <w:style w:type="paragraph" w:styleId="a4">
    <w:name w:val="Balloon Text"/>
    <w:basedOn w:val="a"/>
    <w:link w:val="Char0"/>
    <w:uiPriority w:val="99"/>
    <w:semiHidden/>
    <w:unhideWhenUsed/>
    <w:rsid w:val="008C3661"/>
    <w:rPr>
      <w:sz w:val="18"/>
      <w:szCs w:val="18"/>
    </w:rPr>
  </w:style>
  <w:style w:type="paragraph" w:styleId="a5">
    <w:name w:val="footer"/>
    <w:basedOn w:val="a"/>
    <w:link w:val="Char1"/>
    <w:rsid w:val="008C3661"/>
    <w:pPr>
      <w:tabs>
        <w:tab w:val="center" w:pos="4153"/>
        <w:tab w:val="right" w:pos="8306"/>
      </w:tabs>
      <w:snapToGrid w:val="0"/>
      <w:jc w:val="left"/>
    </w:pPr>
    <w:rPr>
      <w:sz w:val="18"/>
      <w:szCs w:val="18"/>
    </w:rPr>
  </w:style>
  <w:style w:type="paragraph" w:styleId="a6">
    <w:name w:val="header"/>
    <w:basedOn w:val="a"/>
    <w:link w:val="Char2"/>
    <w:uiPriority w:val="99"/>
    <w:unhideWhenUsed/>
    <w:rsid w:val="008C3661"/>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rsid w:val="008C3661"/>
    <w:pPr>
      <w:spacing w:after="120"/>
      <w:ind w:leftChars="200" w:left="420"/>
    </w:pPr>
    <w:rPr>
      <w:sz w:val="16"/>
      <w:szCs w:val="16"/>
    </w:rPr>
  </w:style>
  <w:style w:type="character" w:styleId="a7">
    <w:name w:val="page number"/>
    <w:basedOn w:val="a0"/>
    <w:rsid w:val="008C3661"/>
  </w:style>
  <w:style w:type="character" w:styleId="a8">
    <w:name w:val="Hyperlink"/>
    <w:basedOn w:val="a0"/>
    <w:uiPriority w:val="99"/>
    <w:unhideWhenUsed/>
    <w:rsid w:val="008C3661"/>
    <w:rPr>
      <w:color w:val="0000FF" w:themeColor="hyperlink"/>
      <w:u w:val="single"/>
    </w:rPr>
  </w:style>
  <w:style w:type="character" w:customStyle="1" w:styleId="Char1">
    <w:name w:val="页脚 Char"/>
    <w:basedOn w:val="a0"/>
    <w:link w:val="a5"/>
    <w:rsid w:val="008C3661"/>
    <w:rPr>
      <w:rFonts w:ascii="Times New Roman" w:eastAsia="宋体" w:hAnsi="Times New Roman" w:cs="Times New Roman"/>
      <w:sz w:val="18"/>
      <w:szCs w:val="18"/>
    </w:rPr>
  </w:style>
  <w:style w:type="character" w:customStyle="1" w:styleId="3Char">
    <w:name w:val="正文文本缩进 3 Char"/>
    <w:basedOn w:val="a0"/>
    <w:link w:val="3"/>
    <w:qFormat/>
    <w:rsid w:val="008C3661"/>
    <w:rPr>
      <w:rFonts w:ascii="Times New Roman" w:eastAsia="宋体" w:hAnsi="Times New Roman" w:cs="Times New Roman"/>
      <w:sz w:val="16"/>
      <w:szCs w:val="16"/>
    </w:rPr>
  </w:style>
  <w:style w:type="character" w:customStyle="1" w:styleId="Char0">
    <w:name w:val="批注框文本 Char"/>
    <w:basedOn w:val="a0"/>
    <w:link w:val="a4"/>
    <w:uiPriority w:val="99"/>
    <w:semiHidden/>
    <w:rsid w:val="008C3661"/>
    <w:rPr>
      <w:rFonts w:ascii="Times New Roman" w:eastAsia="宋体" w:hAnsi="Times New Roman" w:cs="Times New Roman"/>
      <w:sz w:val="18"/>
      <w:szCs w:val="18"/>
    </w:rPr>
  </w:style>
  <w:style w:type="character" w:customStyle="1" w:styleId="Char2">
    <w:name w:val="页眉 Char"/>
    <w:basedOn w:val="a0"/>
    <w:link w:val="a6"/>
    <w:uiPriority w:val="99"/>
    <w:rsid w:val="008C3661"/>
    <w:rPr>
      <w:rFonts w:ascii="Times New Roman" w:eastAsia="宋体" w:hAnsi="Times New Roman" w:cs="Times New Roman"/>
      <w:sz w:val="18"/>
      <w:szCs w:val="18"/>
    </w:rPr>
  </w:style>
  <w:style w:type="paragraph" w:styleId="a9">
    <w:name w:val="List Paragraph"/>
    <w:basedOn w:val="a"/>
    <w:uiPriority w:val="34"/>
    <w:qFormat/>
    <w:rsid w:val="008C3661"/>
    <w:pPr>
      <w:ind w:firstLineChars="200" w:firstLine="420"/>
    </w:pPr>
  </w:style>
  <w:style w:type="character" w:customStyle="1" w:styleId="Char">
    <w:name w:val="日期 Char"/>
    <w:basedOn w:val="a0"/>
    <w:link w:val="a3"/>
    <w:uiPriority w:val="99"/>
    <w:semiHidden/>
    <w:rsid w:val="008C3661"/>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70417420">
      <w:bodyDiv w:val="1"/>
      <w:marLeft w:val="0"/>
      <w:marRight w:val="0"/>
      <w:marTop w:val="0"/>
      <w:marBottom w:val="0"/>
      <w:divBdr>
        <w:top w:val="none" w:sz="0" w:space="0" w:color="auto"/>
        <w:left w:val="none" w:sz="0" w:space="0" w:color="auto"/>
        <w:bottom w:val="none" w:sz="0" w:space="0" w:color="auto"/>
        <w:right w:val="none" w:sz="0" w:space="0" w:color="auto"/>
      </w:divBdr>
      <w:divsChild>
        <w:div w:id="4725234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cpademo.cicpa.org.c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paexam.cicpa.org.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608</Words>
  <Characters>3471</Characters>
  <Application>Microsoft Office Word</Application>
  <DocSecurity>0</DocSecurity>
  <Lines>28</Lines>
  <Paragraphs>8</Paragraphs>
  <ScaleCrop>false</ScaleCrop>
  <Company>Microsoft</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DCY</dc:creator>
  <cp:lastModifiedBy>王琳</cp:lastModifiedBy>
  <cp:revision>51</cp:revision>
  <dcterms:created xsi:type="dcterms:W3CDTF">2018-03-19T03:40:00Z</dcterms:created>
  <dcterms:modified xsi:type="dcterms:W3CDTF">2019-03-25T01:53:00Z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